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60A04" w14:textId="77777777" w:rsidR="008C2FA4" w:rsidRDefault="008C2FA4" w:rsidP="00E35696">
      <w:pPr>
        <w:pStyle w:val="titel2"/>
        <w:spacing w:before="200" w:beforeAutospacing="0" w:after="200" w:afterAutospacing="0"/>
        <w:jc w:val="center"/>
        <w:rPr>
          <w:rFonts w:ascii="Questa-Regular" w:hAnsi="Questa-Regular"/>
          <w:color w:val="212529"/>
          <w:sz w:val="37"/>
          <w:szCs w:val="37"/>
        </w:rPr>
      </w:pPr>
      <w:r>
        <w:rPr>
          <w:rFonts w:ascii="Questa-Regular" w:hAnsi="Questa-Regular"/>
          <w:color w:val="212529"/>
          <w:sz w:val="37"/>
          <w:szCs w:val="37"/>
        </w:rPr>
        <w:t xml:space="preserve">Bekendtgørelse om </w:t>
      </w:r>
      <w:bookmarkStart w:id="0" w:name="_Hlk148103127"/>
      <w:r>
        <w:rPr>
          <w:rFonts w:ascii="Questa-Regular" w:hAnsi="Questa-Regular"/>
          <w:color w:val="212529"/>
          <w:sz w:val="37"/>
          <w:szCs w:val="37"/>
        </w:rPr>
        <w:t>udbetaling af tilskud til befordringsudgifter fra Arbejdsgivernes Uddannelsesbidrag</w:t>
      </w:r>
      <w:bookmarkEnd w:id="0"/>
    </w:p>
    <w:p w14:paraId="302B0FAC" w14:textId="48BD4FAF" w:rsidR="008C2FA4" w:rsidRDefault="008C2FA4" w:rsidP="00E35696">
      <w:pPr>
        <w:pStyle w:val="indledning2"/>
        <w:spacing w:before="0" w:beforeAutospacing="0" w:after="0" w:afterAutospacing="0"/>
        <w:ind w:firstLine="240"/>
        <w:rPr>
          <w:rFonts w:ascii="Questa-Regular" w:hAnsi="Questa-Regular"/>
          <w:color w:val="212529"/>
          <w:sz w:val="23"/>
          <w:szCs w:val="23"/>
        </w:rPr>
      </w:pPr>
      <w:r>
        <w:rPr>
          <w:rFonts w:ascii="Questa-Regular" w:hAnsi="Questa-Regular"/>
          <w:color w:val="212529"/>
          <w:sz w:val="23"/>
          <w:szCs w:val="23"/>
        </w:rPr>
        <w:t xml:space="preserve">I medfør af § 7 a, stk. 3, og § 15 i lov om Arbejdsgivernes Uddannelsesbidrag, jf. lovbekendtgørelse nr. </w:t>
      </w:r>
      <w:del w:id="1" w:author="Forfatter">
        <w:r w:rsidDel="008C2FA4">
          <w:rPr>
            <w:rFonts w:ascii="Questa-Regular" w:hAnsi="Questa-Regular"/>
            <w:color w:val="212529"/>
            <w:sz w:val="23"/>
            <w:szCs w:val="23"/>
          </w:rPr>
          <w:delText xml:space="preserve">784 </w:delText>
        </w:r>
      </w:del>
      <w:ins w:id="2" w:author="Forfatter">
        <w:r>
          <w:rPr>
            <w:rFonts w:ascii="Questa-Regular" w:hAnsi="Questa-Regular"/>
            <w:color w:val="212529"/>
            <w:sz w:val="23"/>
            <w:szCs w:val="23"/>
          </w:rPr>
          <w:t xml:space="preserve">1075 </w:t>
        </w:r>
      </w:ins>
      <w:r>
        <w:rPr>
          <w:rFonts w:ascii="Questa-Regular" w:hAnsi="Questa-Regular"/>
          <w:color w:val="212529"/>
          <w:sz w:val="23"/>
          <w:szCs w:val="23"/>
        </w:rPr>
        <w:t>af 1</w:t>
      </w:r>
      <w:ins w:id="3" w:author="Forfatter">
        <w:r>
          <w:rPr>
            <w:rFonts w:ascii="Questa-Regular" w:hAnsi="Questa-Regular"/>
            <w:color w:val="212529"/>
            <w:sz w:val="23"/>
            <w:szCs w:val="23"/>
          </w:rPr>
          <w:t>0</w:t>
        </w:r>
      </w:ins>
      <w:del w:id="4" w:author="Forfatter">
        <w:r w:rsidDel="008C2FA4">
          <w:rPr>
            <w:rFonts w:ascii="Questa-Regular" w:hAnsi="Questa-Regular"/>
            <w:color w:val="212529"/>
            <w:sz w:val="23"/>
            <w:szCs w:val="23"/>
          </w:rPr>
          <w:delText>5</w:delText>
        </w:r>
      </w:del>
      <w:r>
        <w:rPr>
          <w:rFonts w:ascii="Questa-Regular" w:hAnsi="Questa-Regular"/>
          <w:color w:val="212529"/>
          <w:sz w:val="23"/>
          <w:szCs w:val="23"/>
        </w:rPr>
        <w:t xml:space="preserve">. </w:t>
      </w:r>
      <w:ins w:id="5" w:author="Forfatter">
        <w:r>
          <w:rPr>
            <w:rFonts w:ascii="Questa-Regular" w:hAnsi="Questa-Regular"/>
            <w:color w:val="212529"/>
            <w:sz w:val="23"/>
            <w:szCs w:val="23"/>
          </w:rPr>
          <w:t>august</w:t>
        </w:r>
      </w:ins>
      <w:del w:id="6" w:author="Forfatter">
        <w:r w:rsidDel="008C2FA4">
          <w:rPr>
            <w:rFonts w:ascii="Questa-Regular" w:hAnsi="Questa-Regular"/>
            <w:color w:val="212529"/>
            <w:sz w:val="23"/>
            <w:szCs w:val="23"/>
          </w:rPr>
          <w:delText>juni</w:delText>
        </w:r>
      </w:del>
      <w:r>
        <w:rPr>
          <w:rFonts w:ascii="Questa-Regular" w:hAnsi="Questa-Regular"/>
          <w:color w:val="212529"/>
          <w:sz w:val="23"/>
          <w:szCs w:val="23"/>
        </w:rPr>
        <w:t xml:space="preserve"> 20</w:t>
      </w:r>
      <w:ins w:id="7" w:author="Forfatter">
        <w:r>
          <w:rPr>
            <w:rFonts w:ascii="Questa-Regular" w:hAnsi="Questa-Regular"/>
            <w:color w:val="212529"/>
            <w:sz w:val="23"/>
            <w:szCs w:val="23"/>
          </w:rPr>
          <w:t>23</w:t>
        </w:r>
      </w:ins>
      <w:del w:id="8" w:author="Forfatter">
        <w:r w:rsidDel="008C2FA4">
          <w:rPr>
            <w:rFonts w:ascii="Questa-Regular" w:hAnsi="Questa-Regular"/>
            <w:color w:val="212529"/>
            <w:sz w:val="23"/>
            <w:szCs w:val="23"/>
          </w:rPr>
          <w:delText>15</w:delText>
        </w:r>
      </w:del>
      <w:r>
        <w:rPr>
          <w:rFonts w:ascii="Questa-Regular" w:hAnsi="Questa-Regular"/>
          <w:color w:val="212529"/>
          <w:sz w:val="23"/>
          <w:szCs w:val="23"/>
        </w:rPr>
        <w:t>, fastsættes:</w:t>
      </w:r>
    </w:p>
    <w:p w14:paraId="7F05199D" w14:textId="77777777" w:rsidR="008C2FA4" w:rsidRPr="00E35696" w:rsidRDefault="008C2FA4" w:rsidP="00E35696">
      <w:pPr>
        <w:pStyle w:val="kapitel"/>
        <w:spacing w:before="400" w:beforeAutospacing="0" w:afterAutospacing="0"/>
        <w:jc w:val="center"/>
        <w:rPr>
          <w:rFonts w:ascii="Questa-Regular" w:hAnsi="Questa-Regular"/>
          <w:b/>
          <w:bCs/>
          <w:color w:val="212529"/>
          <w:sz w:val="23"/>
          <w:szCs w:val="23"/>
        </w:rPr>
      </w:pPr>
      <w:r>
        <w:rPr>
          <w:rFonts w:ascii="Questa-Regular" w:hAnsi="Questa-Regular"/>
          <w:color w:val="212529"/>
          <w:sz w:val="23"/>
          <w:szCs w:val="23"/>
        </w:rPr>
        <w:t>Kapitel 1</w:t>
      </w:r>
    </w:p>
    <w:p w14:paraId="01B49DF7" w14:textId="77777777" w:rsidR="008C2FA4" w:rsidRDefault="008C2FA4" w:rsidP="00E35696">
      <w:pPr>
        <w:pStyle w:val="kapiteloverskrift2"/>
        <w:spacing w:before="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Retten til befordringstilskud</w:t>
      </w:r>
    </w:p>
    <w:p w14:paraId="005DC0C1" w14:textId="77777777" w:rsidR="00841FFF" w:rsidRDefault="00841FFF" w:rsidP="00841FFF">
      <w:pPr>
        <w:pStyle w:val="paragraf"/>
        <w:shd w:val="clear" w:color="auto" w:fill="F9F9FB"/>
        <w:spacing w:before="200" w:beforeAutospacing="0" w:after="0" w:afterAutospacing="0"/>
        <w:ind w:firstLine="240"/>
        <w:rPr>
          <w:ins w:id="9" w:author="Forfatter"/>
          <w:rFonts w:ascii="Questa-Regular" w:hAnsi="Questa-Regular"/>
          <w:color w:val="212529"/>
          <w:sz w:val="23"/>
          <w:szCs w:val="23"/>
        </w:rPr>
      </w:pPr>
      <w:ins w:id="10" w:author="Forfatter">
        <w:r>
          <w:rPr>
            <w:rStyle w:val="paragrafnr"/>
            <w:rFonts w:ascii="Questa-Regular" w:hAnsi="Questa-Regular"/>
            <w:b/>
            <w:bCs/>
            <w:color w:val="212529"/>
            <w:sz w:val="23"/>
            <w:szCs w:val="23"/>
          </w:rPr>
          <w:t>§ 1.</w:t>
        </w:r>
        <w:r>
          <w:rPr>
            <w:rFonts w:ascii="Questa-Regular" w:hAnsi="Questa-Regular"/>
            <w:color w:val="212529"/>
            <w:sz w:val="23"/>
            <w:szCs w:val="23"/>
          </w:rPr>
          <w:t> Arbejdsgivere, som er omfattet af reglerne i lov om Arbejdsgivernes Uddannelsesbidrag, jf. lovens § 2, er omfattet af bekendtgørelsen.</w:t>
        </w:r>
      </w:ins>
    </w:p>
    <w:p w14:paraId="27B864B0" w14:textId="5BF40AAD" w:rsidR="00841FFF" w:rsidRDefault="00841FFF" w:rsidP="00841FFF">
      <w:pPr>
        <w:pStyle w:val="stk2"/>
        <w:shd w:val="clear" w:color="auto" w:fill="F9F9FB"/>
        <w:spacing w:before="0" w:beforeAutospacing="0" w:after="0" w:afterAutospacing="0"/>
        <w:ind w:firstLine="240"/>
        <w:rPr>
          <w:ins w:id="11" w:author="Forfatter"/>
          <w:rFonts w:ascii="Questa-Regular" w:hAnsi="Questa-Regular"/>
          <w:color w:val="212529"/>
          <w:sz w:val="23"/>
          <w:szCs w:val="23"/>
        </w:rPr>
      </w:pPr>
      <w:ins w:id="12" w:author="Forfatter">
        <w:r>
          <w:rPr>
            <w:rStyle w:val="stknr"/>
            <w:rFonts w:ascii="Questa-Regular" w:hAnsi="Questa-Regular"/>
            <w:i/>
            <w:iCs/>
            <w:color w:val="212529"/>
            <w:sz w:val="23"/>
            <w:szCs w:val="23"/>
          </w:rPr>
          <w:t>Stk. 2.</w:t>
        </w:r>
        <w:r>
          <w:rPr>
            <w:rFonts w:ascii="Questa-Regular" w:hAnsi="Questa-Regular"/>
            <w:color w:val="212529"/>
            <w:sz w:val="23"/>
            <w:szCs w:val="23"/>
          </w:rPr>
          <w:t xml:space="preserve"> Elever og lærlinge, hvis arbejdsgiver er omfattet af stk. 1, kan opnå ret til ydelser efter kapitel </w:t>
        </w:r>
        <w:r w:rsidR="006A265A">
          <w:rPr>
            <w:rFonts w:ascii="Questa-Regular" w:hAnsi="Questa-Regular"/>
            <w:color w:val="212529"/>
            <w:sz w:val="23"/>
            <w:szCs w:val="23"/>
          </w:rPr>
          <w:t>4</w:t>
        </w:r>
        <w:r>
          <w:rPr>
            <w:rFonts w:ascii="Questa-Regular" w:hAnsi="Questa-Regular"/>
            <w:color w:val="212529"/>
            <w:sz w:val="23"/>
            <w:szCs w:val="23"/>
          </w:rPr>
          <w:t>.</w:t>
        </w:r>
      </w:ins>
    </w:p>
    <w:p w14:paraId="091CBF03" w14:textId="4C73C64F" w:rsidR="008C2FA4" w:rsidDel="00841FFF" w:rsidRDefault="008C2FA4" w:rsidP="00E35696">
      <w:pPr>
        <w:pStyle w:val="paragraf"/>
        <w:spacing w:before="200" w:beforeAutospacing="0" w:after="0" w:afterAutospacing="0"/>
        <w:ind w:firstLine="240"/>
        <w:rPr>
          <w:del w:id="13" w:author="Forfatter"/>
          <w:rFonts w:ascii="Questa-Regular" w:hAnsi="Questa-Regular"/>
          <w:color w:val="212529"/>
          <w:sz w:val="23"/>
          <w:szCs w:val="23"/>
        </w:rPr>
      </w:pPr>
      <w:del w:id="14" w:author="Forfatter">
        <w:r w:rsidDel="00841FFF">
          <w:rPr>
            <w:rStyle w:val="paragrafnr"/>
            <w:rFonts w:ascii="Questa-Regular" w:hAnsi="Questa-Regular"/>
            <w:b/>
            <w:bCs/>
            <w:color w:val="212529"/>
            <w:sz w:val="23"/>
            <w:szCs w:val="23"/>
          </w:rPr>
          <w:delText>§ 1.</w:delText>
        </w:r>
        <w:r w:rsidDel="00841FFF">
          <w:rPr>
            <w:rFonts w:ascii="Questa-Regular" w:hAnsi="Questa-Regular"/>
            <w:color w:val="212529"/>
            <w:sz w:val="23"/>
            <w:szCs w:val="23"/>
          </w:rPr>
          <w:delText> Ret til befordringstilskud har samtlige arbejdsgivere, der er omfattet af lov om Arbejdsmarkedets Tillægspension, bortset fra Julemærkefonden og visse religiøse samfund, der er fritaget for bidragspligt til Arbejdsgivernes Uddannelsesbidrag.</w:delText>
        </w:r>
      </w:del>
    </w:p>
    <w:p w14:paraId="2ED88500" w14:textId="7862C648" w:rsidR="008C2FA4" w:rsidDel="00841FFF" w:rsidRDefault="008C2FA4" w:rsidP="00E35696">
      <w:pPr>
        <w:pStyle w:val="stk2"/>
        <w:spacing w:before="0" w:beforeAutospacing="0" w:after="0" w:afterAutospacing="0"/>
        <w:ind w:firstLine="240"/>
        <w:rPr>
          <w:del w:id="15" w:author="Forfatter"/>
          <w:rFonts w:ascii="Questa-Regular" w:hAnsi="Questa-Regular"/>
          <w:color w:val="212529"/>
          <w:sz w:val="23"/>
          <w:szCs w:val="23"/>
        </w:rPr>
      </w:pPr>
      <w:del w:id="16" w:author="Forfatter">
        <w:r w:rsidDel="00841FFF">
          <w:rPr>
            <w:rStyle w:val="stknr"/>
            <w:rFonts w:ascii="Questa-Regular" w:hAnsi="Questa-Regular"/>
            <w:i/>
            <w:iCs/>
            <w:color w:val="212529"/>
            <w:sz w:val="23"/>
            <w:szCs w:val="23"/>
          </w:rPr>
          <w:delText>Stk. 2.</w:delText>
        </w:r>
        <w:r w:rsidDel="00841FFF">
          <w:rPr>
            <w:rFonts w:ascii="Questa-Regular" w:hAnsi="Questa-Regular"/>
            <w:color w:val="212529"/>
            <w:sz w:val="23"/>
            <w:szCs w:val="23"/>
          </w:rPr>
          <w:delText> Ret til befordringsgodtgørelse har elever, der på grund af arbejdsgiverens konkurs, virksomhedsophør eller dødsfald ikke har mulighed for at få udbetalt overenskomstmæssig befordringsudgift.</w:delText>
        </w:r>
      </w:del>
    </w:p>
    <w:p w14:paraId="4373103B" w14:textId="77777777" w:rsidR="008C2FA4" w:rsidRDefault="008C2FA4" w:rsidP="00E35696">
      <w:pPr>
        <w:pStyle w:val="paragraf"/>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2.</w:t>
      </w:r>
      <w:r>
        <w:rPr>
          <w:rFonts w:ascii="Questa-Regular" w:hAnsi="Questa-Regular"/>
          <w:color w:val="212529"/>
          <w:sz w:val="23"/>
          <w:szCs w:val="23"/>
        </w:rPr>
        <w:t> Der ydes befordringstilskud for afholdte befordringsudgifter i forbindelse med de i henhold til uddannelsesreglerne obligatoriske skoleophold og realkompetenceforløb for følgende uddannelser:</w:t>
      </w:r>
    </w:p>
    <w:p w14:paraId="30427DB7" w14:textId="77777777" w:rsidR="008C2FA4" w:rsidRDefault="008C2FA4" w:rsidP="00E35696">
      <w:pPr>
        <w:pStyle w:val="liste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1)</w:t>
      </w:r>
      <w:r>
        <w:rPr>
          <w:rFonts w:ascii="Questa-Regular" w:hAnsi="Questa-Regular"/>
          <w:color w:val="212529"/>
          <w:sz w:val="23"/>
          <w:szCs w:val="23"/>
        </w:rPr>
        <w:t> Uddannelser oprettet i henhold til lov om erhvervsuddannelser.</w:t>
      </w:r>
    </w:p>
    <w:p w14:paraId="01DDA236" w14:textId="77777777" w:rsidR="008C2FA4" w:rsidRDefault="008C2FA4" w:rsidP="00E35696">
      <w:pPr>
        <w:pStyle w:val="liste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2)</w:t>
      </w:r>
      <w:r>
        <w:rPr>
          <w:rFonts w:ascii="Questa-Regular" w:hAnsi="Questa-Regular"/>
          <w:color w:val="212529"/>
          <w:sz w:val="23"/>
          <w:szCs w:val="23"/>
        </w:rPr>
        <w:t> Uddannelser, der er sidestillet med de i nr. 1 nævnte uddannelser oprettet i henhold til lov om erhvervsuddannelser, hvilket for tiden er erhvervsfiskeruddannelsen, farmakonomuddannelsen og lokomotivføreruddannelsen.</w:t>
      </w:r>
    </w:p>
    <w:p w14:paraId="2EA4A518" w14:textId="1353B687" w:rsidR="008C2FA4" w:rsidRDefault="008C2FA4" w:rsidP="00E35696">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Det er en betingelse for at få udbetalt befordringstilskud, at der ved uddannelser omfattet af stk. 1, nr. 1, er indgået en uddannelsesaftale mellem arbejdsgiver og elev</w:t>
      </w:r>
      <w:ins w:id="17" w:author="Forfatter">
        <w:r w:rsidR="00841FFF">
          <w:rPr>
            <w:rFonts w:ascii="Questa-Regular" w:hAnsi="Questa-Regular"/>
            <w:color w:val="212529"/>
            <w:sz w:val="23"/>
            <w:szCs w:val="23"/>
          </w:rPr>
          <w:t xml:space="preserve"> eller lærling</w:t>
        </w:r>
      </w:ins>
      <w:r>
        <w:rPr>
          <w:rFonts w:ascii="Questa-Regular" w:hAnsi="Questa-Regular"/>
          <w:color w:val="212529"/>
          <w:sz w:val="23"/>
          <w:szCs w:val="23"/>
        </w:rPr>
        <w:t xml:space="preserve"> i overensstemmelse med bestemmelserne i erhvervsuddannelsesloven, og at der ved uddannelser omfattet af stk. 1, nr. 2, er indgået en uddannelsesaftale i overensstemmelse med regler for disse uddannelser.</w:t>
      </w:r>
    </w:p>
    <w:p w14:paraId="7D5E5B64" w14:textId="449EC19E" w:rsidR="008C2FA4" w:rsidRDefault="008C2FA4" w:rsidP="00E35696">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3.</w:t>
      </w:r>
      <w:r>
        <w:rPr>
          <w:rFonts w:ascii="Questa-Regular" w:hAnsi="Questa-Regular"/>
          <w:color w:val="212529"/>
          <w:sz w:val="23"/>
          <w:szCs w:val="23"/>
        </w:rPr>
        <w:t> Uddannelsesaftaler om erhvervsuddannelser skal være gyldige efter de regler, som er fastsat i eller i medfør af lov om erhvervsuddannelser. Uddannelsesaftaler om de i stk. 1, nr. 2, nævnte uddannelser skal være skriftlige og underskrevet af arbejdsgiver og elev senest ved påbegyndelse af uddannelsen og opfylde øvrige krav til uddannelsesaftaler i disse uddannelser.</w:t>
      </w:r>
    </w:p>
    <w:p w14:paraId="27E4FBB9" w14:textId="5EB470F1" w:rsidR="008C2FA4" w:rsidRDefault="008C2FA4" w:rsidP="00E35696">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4.</w:t>
      </w:r>
      <w:r>
        <w:rPr>
          <w:rFonts w:ascii="Questa-Regular" w:hAnsi="Questa-Regular"/>
          <w:color w:val="212529"/>
          <w:sz w:val="23"/>
          <w:szCs w:val="23"/>
        </w:rPr>
        <w:t xml:space="preserve"> Det er en betingelse for at få udbetalt befordringstilskud, at den udgift til elevens </w:t>
      </w:r>
      <w:ins w:id="18" w:author="Forfatter">
        <w:r w:rsidR="00841FFF">
          <w:rPr>
            <w:rFonts w:ascii="Questa-Regular" w:hAnsi="Questa-Regular"/>
            <w:color w:val="212529"/>
            <w:sz w:val="23"/>
            <w:szCs w:val="23"/>
          </w:rPr>
          <w:t xml:space="preserve">eller lærlingens </w:t>
        </w:r>
      </w:ins>
      <w:r>
        <w:rPr>
          <w:rFonts w:ascii="Questa-Regular" w:hAnsi="Questa-Regular"/>
          <w:color w:val="212529"/>
          <w:sz w:val="23"/>
          <w:szCs w:val="23"/>
        </w:rPr>
        <w:t>løn, som arbejdsgiveren har afholdt under elevens</w:t>
      </w:r>
      <w:ins w:id="19" w:author="Forfatter">
        <w:r w:rsidR="00841FFF">
          <w:rPr>
            <w:rFonts w:ascii="Questa-Regular" w:hAnsi="Questa-Regular"/>
            <w:color w:val="212529"/>
            <w:sz w:val="23"/>
            <w:szCs w:val="23"/>
          </w:rPr>
          <w:t xml:space="preserve"> eller lærlingens</w:t>
        </w:r>
      </w:ins>
      <w:r>
        <w:rPr>
          <w:rFonts w:ascii="Questa-Regular" w:hAnsi="Questa-Regular"/>
          <w:color w:val="212529"/>
          <w:sz w:val="23"/>
          <w:szCs w:val="23"/>
        </w:rPr>
        <w:t xml:space="preserve"> skoleophold, mindst udgør den i henhold til kollektiv overenskomst inden for området aftalte eller, </w:t>
      </w:r>
      <w:proofErr w:type="gramStart"/>
      <w:r>
        <w:rPr>
          <w:rFonts w:ascii="Questa-Regular" w:hAnsi="Questa-Regular"/>
          <w:color w:val="212529"/>
          <w:sz w:val="23"/>
          <w:szCs w:val="23"/>
        </w:rPr>
        <w:t>såfremt</w:t>
      </w:r>
      <w:proofErr w:type="gramEnd"/>
      <w:r>
        <w:rPr>
          <w:rFonts w:ascii="Questa-Regular" w:hAnsi="Questa-Regular"/>
          <w:color w:val="212529"/>
          <w:sz w:val="23"/>
          <w:szCs w:val="23"/>
        </w:rPr>
        <w:t xml:space="preserve"> en sådan ikke findes, den i henhold til gældende regler fastsatte.</w:t>
      </w:r>
    </w:p>
    <w:p w14:paraId="1699AD5E" w14:textId="77777777" w:rsidR="008C2FA4" w:rsidRDefault="008C2FA4" w:rsidP="00E35696">
      <w:pPr>
        <w:pStyle w:val="paragraf"/>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3.</w:t>
      </w:r>
      <w:r>
        <w:rPr>
          <w:rFonts w:ascii="Questa-Regular" w:hAnsi="Questa-Regular"/>
          <w:color w:val="212529"/>
          <w:sz w:val="23"/>
          <w:szCs w:val="23"/>
        </w:rPr>
        <w:t xml:space="preserve"> Der ydes befordringstilskud for afholdte befordringsudgifter i forbindelse med erhvervsrettet og studierettet </w:t>
      </w:r>
      <w:proofErr w:type="spellStart"/>
      <w:r>
        <w:rPr>
          <w:rFonts w:ascii="Questa-Regular" w:hAnsi="Questa-Regular"/>
          <w:color w:val="212529"/>
          <w:sz w:val="23"/>
          <w:szCs w:val="23"/>
        </w:rPr>
        <w:t>påbygning</w:t>
      </w:r>
      <w:proofErr w:type="spellEnd"/>
      <w:r>
        <w:rPr>
          <w:rFonts w:ascii="Questa-Regular" w:hAnsi="Questa-Regular"/>
          <w:color w:val="212529"/>
          <w:sz w:val="23"/>
          <w:szCs w:val="23"/>
        </w:rPr>
        <w:t xml:space="preserve"> under hovedforløbet i medfør af lov om erhvervsuddannelser, der træder i stedet for en obligatorisk skoleperiode, for hvilken arbejdsgiveren allerede var berettiget til befordringstilskud.</w:t>
      </w:r>
    </w:p>
    <w:p w14:paraId="209CBBBA" w14:textId="5EE0DD4C" w:rsidR="008C2FA4" w:rsidRDefault="008C2FA4" w:rsidP="00E35696">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xml:space="preserve"> Herudover ydes befordringstilskud for afholdte befordringsudgifter i forbindelse med supplerende skoleundervisning, eux samt erhvervsrettet og studierettet </w:t>
      </w:r>
      <w:proofErr w:type="spellStart"/>
      <w:r>
        <w:rPr>
          <w:rFonts w:ascii="Questa-Regular" w:hAnsi="Questa-Regular"/>
          <w:color w:val="212529"/>
          <w:sz w:val="23"/>
          <w:szCs w:val="23"/>
        </w:rPr>
        <w:t>påbygning</w:t>
      </w:r>
      <w:proofErr w:type="spellEnd"/>
      <w:r>
        <w:rPr>
          <w:rFonts w:ascii="Questa-Regular" w:hAnsi="Questa-Regular"/>
          <w:color w:val="212529"/>
          <w:sz w:val="23"/>
          <w:szCs w:val="23"/>
        </w:rPr>
        <w:t xml:space="preserve"> under </w:t>
      </w:r>
      <w:r>
        <w:rPr>
          <w:rFonts w:ascii="Questa-Regular" w:hAnsi="Questa-Regular"/>
          <w:color w:val="212529"/>
          <w:sz w:val="23"/>
          <w:szCs w:val="23"/>
        </w:rPr>
        <w:lastRenderedPageBreak/>
        <w:t>hovedforløbet i medfør af lov om erhvervsuddannelser, som er aftalt mellem arbejdsgiveren og eleven</w:t>
      </w:r>
      <w:ins w:id="20" w:author="Forfatter">
        <w:r w:rsidR="00841FFF">
          <w:rPr>
            <w:rFonts w:ascii="Questa-Regular" w:hAnsi="Questa-Regular"/>
            <w:color w:val="212529"/>
            <w:sz w:val="23"/>
            <w:szCs w:val="23"/>
          </w:rPr>
          <w:t xml:space="preserve"> eller lærlingen</w:t>
        </w:r>
      </w:ins>
      <w:r>
        <w:rPr>
          <w:rFonts w:ascii="Questa-Regular" w:hAnsi="Questa-Regular"/>
          <w:color w:val="212529"/>
          <w:sz w:val="23"/>
          <w:szCs w:val="23"/>
        </w:rPr>
        <w:t>, og for hvilken arbejdsgiveren betaler løn.</w:t>
      </w:r>
    </w:p>
    <w:p w14:paraId="37DA9A79" w14:textId="77777777" w:rsidR="008C2FA4" w:rsidRDefault="008C2FA4" w:rsidP="00E35696">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3.</w:t>
      </w:r>
      <w:r>
        <w:rPr>
          <w:rFonts w:ascii="Questa-Regular" w:hAnsi="Questa-Regular"/>
          <w:color w:val="212529"/>
          <w:sz w:val="23"/>
          <w:szCs w:val="23"/>
        </w:rPr>
        <w:t xml:space="preserve"> Aftaler om supplerende undervisning, </w:t>
      </w:r>
      <w:proofErr w:type="spellStart"/>
      <w:r>
        <w:rPr>
          <w:rFonts w:ascii="Questa-Regular" w:hAnsi="Questa-Regular"/>
          <w:color w:val="212529"/>
          <w:sz w:val="23"/>
          <w:szCs w:val="23"/>
        </w:rPr>
        <w:t>påbygning</w:t>
      </w:r>
      <w:proofErr w:type="spellEnd"/>
      <w:r>
        <w:rPr>
          <w:rFonts w:ascii="Questa-Regular" w:hAnsi="Questa-Regular"/>
          <w:color w:val="212529"/>
          <w:sz w:val="23"/>
          <w:szCs w:val="23"/>
        </w:rPr>
        <w:t xml:space="preserve"> og eux skal fremgå af uddannelsesaftalen eller senere tillæg til denne.</w:t>
      </w:r>
    </w:p>
    <w:p w14:paraId="5864EDDF" w14:textId="2AE34B1E" w:rsidR="008C2FA4" w:rsidRDefault="008C2FA4" w:rsidP="00E35696">
      <w:pPr>
        <w:pStyle w:val="paragraf"/>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4.</w:t>
      </w:r>
      <w:r>
        <w:rPr>
          <w:rFonts w:ascii="Questa-Regular" w:hAnsi="Questa-Regular"/>
          <w:color w:val="212529"/>
          <w:sz w:val="23"/>
          <w:szCs w:val="23"/>
        </w:rPr>
        <w:t> Arbejdsgivere, som har indgået en uddannelsesaftale med elever</w:t>
      </w:r>
      <w:ins w:id="21" w:author="Forfatter">
        <w:r w:rsidR="007557A3">
          <w:rPr>
            <w:rFonts w:ascii="Questa-Regular" w:hAnsi="Questa-Regular"/>
            <w:color w:val="212529"/>
            <w:sz w:val="23"/>
            <w:szCs w:val="23"/>
          </w:rPr>
          <w:t xml:space="preserve"> eller lærlinge</w:t>
        </w:r>
      </w:ins>
      <w:r>
        <w:rPr>
          <w:rFonts w:ascii="Questa-Regular" w:hAnsi="Questa-Regular"/>
          <w:color w:val="212529"/>
          <w:sz w:val="23"/>
          <w:szCs w:val="23"/>
        </w:rPr>
        <w:t xml:space="preserve"> under erhvervsuddannelse for voksne, der er omfattet af § 66 y, stk. 1, nr.1, i lov om erhvervsuddannelser, opnår først ret til befordringstilskud, når arbejdsgiveren forinden har beskæftiget eleven</w:t>
      </w:r>
      <w:ins w:id="22" w:author="Forfatter">
        <w:r w:rsidR="00841FFF">
          <w:rPr>
            <w:rFonts w:ascii="Questa-Regular" w:hAnsi="Questa-Regular"/>
            <w:color w:val="212529"/>
            <w:sz w:val="23"/>
            <w:szCs w:val="23"/>
          </w:rPr>
          <w:t xml:space="preserve"> eller lærlingen</w:t>
        </w:r>
      </w:ins>
      <w:r>
        <w:rPr>
          <w:rFonts w:ascii="Questa-Regular" w:hAnsi="Questa-Regular"/>
          <w:color w:val="212529"/>
          <w:sz w:val="23"/>
          <w:szCs w:val="23"/>
        </w:rPr>
        <w:t xml:space="preserve"> på fuld tid i en sammenhængende periode på 3 måneder, eller ved deltidsarbejde i en sammenhængende periode, der svarer til 3 måneders fuldtidsbeskæftigelse.</w:t>
      </w:r>
    </w:p>
    <w:p w14:paraId="33065CA7" w14:textId="0E0429F1" w:rsidR="008C2FA4" w:rsidRDefault="008C2FA4" w:rsidP="00E35696">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Arbejdsgivernes Uddannelsesbidrag opgør elevens</w:t>
      </w:r>
      <w:ins w:id="23" w:author="Forfatter">
        <w:r w:rsidR="00841FFF">
          <w:rPr>
            <w:rFonts w:ascii="Questa-Regular" w:hAnsi="Questa-Regular"/>
            <w:color w:val="212529"/>
            <w:sz w:val="23"/>
            <w:szCs w:val="23"/>
          </w:rPr>
          <w:t xml:space="preserve"> eller lærlingens</w:t>
        </w:r>
      </w:ins>
      <w:r>
        <w:rPr>
          <w:rFonts w:ascii="Questa-Regular" w:hAnsi="Questa-Regular"/>
          <w:color w:val="212529"/>
          <w:sz w:val="23"/>
          <w:szCs w:val="23"/>
        </w:rPr>
        <w:t xml:space="preserve"> ansættelsesperiode i kalenderdage. Elever </w:t>
      </w:r>
      <w:ins w:id="24" w:author="Forfatter">
        <w:r w:rsidR="00841FFF">
          <w:rPr>
            <w:rFonts w:ascii="Questa-Regular" w:hAnsi="Questa-Regular"/>
            <w:color w:val="212529"/>
            <w:sz w:val="23"/>
            <w:szCs w:val="23"/>
          </w:rPr>
          <w:t xml:space="preserve">og lærlinge </w:t>
        </w:r>
      </w:ins>
      <w:r>
        <w:rPr>
          <w:rFonts w:ascii="Questa-Regular" w:hAnsi="Questa-Regular"/>
          <w:color w:val="212529"/>
          <w:sz w:val="23"/>
          <w:szCs w:val="23"/>
        </w:rPr>
        <w:t xml:space="preserve">med en ugentlig beskæftigelse på 37 timer eller derover er fuldtidsansatte svarende til 5,28 timer pr. kalenderdag. For elever </w:t>
      </w:r>
      <w:ins w:id="25" w:author="Forfatter">
        <w:r w:rsidR="00841FFF">
          <w:rPr>
            <w:rFonts w:ascii="Questa-Regular" w:hAnsi="Questa-Regular"/>
            <w:color w:val="212529"/>
            <w:sz w:val="23"/>
            <w:szCs w:val="23"/>
          </w:rPr>
          <w:t xml:space="preserve">og lærlinge </w:t>
        </w:r>
      </w:ins>
      <w:r>
        <w:rPr>
          <w:rFonts w:ascii="Questa-Regular" w:hAnsi="Questa-Regular"/>
          <w:color w:val="212529"/>
          <w:sz w:val="23"/>
          <w:szCs w:val="23"/>
        </w:rPr>
        <w:t>med en ugentlig beskæftigelse under 37 timer opgøres kalenderdagene ved at dividere timetallet med 5,28. Kravet om en sammenhængende periode på 3 måneder er opfyldt ved beskæftigelse på fuld tid i en sammenhængende periode på 90 kalenderdage. Beskæftigelsen efter uddannelsesaftalens påbegyndelse fastsættes til 37 timer pr. uge. Opfyldes beskæftigelseskravet i løbet af en skoleperiode, beregnes tilskuddet for skoleperioden forholdsmæssigt på baggrund af skolens oplysning om opholdets varighed i kalenderdage.</w:t>
      </w:r>
    </w:p>
    <w:p w14:paraId="161D47F0" w14:textId="66937090" w:rsidR="008C2FA4" w:rsidRDefault="008C2FA4" w:rsidP="00E35696">
      <w:pPr>
        <w:pStyle w:val="paragraf"/>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5.</w:t>
      </w:r>
      <w:r>
        <w:rPr>
          <w:rFonts w:ascii="Questa-Regular" w:hAnsi="Questa-Regular"/>
          <w:color w:val="212529"/>
          <w:sz w:val="23"/>
          <w:szCs w:val="23"/>
        </w:rPr>
        <w:t xml:space="preserve"> Der ydes befordringstilskud for hele skolevejen, når den samlede længde er mindst 20 km. pr. dag (rejsedag). Den samlede skolevej er den nærmeste vej fra bopæl eller indkvarteringssted til skole, mellem flere undervisningsafdelinger af en skole og tilbage til enten bopæl eller indkvarteringssted. Hvis eleven </w:t>
      </w:r>
      <w:ins w:id="26" w:author="Forfatter">
        <w:r w:rsidR="00F149EE">
          <w:rPr>
            <w:rFonts w:ascii="Questa-Regular" w:hAnsi="Questa-Regular"/>
            <w:color w:val="212529"/>
            <w:sz w:val="23"/>
            <w:szCs w:val="23"/>
          </w:rPr>
          <w:t xml:space="preserve">eller lærlingen </w:t>
        </w:r>
      </w:ins>
      <w:r>
        <w:rPr>
          <w:rFonts w:ascii="Questa-Regular" w:hAnsi="Questa-Regular"/>
          <w:color w:val="212529"/>
          <w:sz w:val="23"/>
          <w:szCs w:val="23"/>
        </w:rPr>
        <w:t xml:space="preserve">skal møde på </w:t>
      </w:r>
      <w:del w:id="27" w:author="Forfatter">
        <w:r w:rsidDel="00F149EE">
          <w:rPr>
            <w:rFonts w:ascii="Questa-Regular" w:hAnsi="Questa-Regular"/>
            <w:color w:val="212529"/>
            <w:sz w:val="23"/>
            <w:szCs w:val="23"/>
          </w:rPr>
          <w:delText xml:space="preserve">praktikstedet </w:delText>
        </w:r>
      </w:del>
      <w:ins w:id="28" w:author="Forfatter">
        <w:r w:rsidR="00F149EE">
          <w:rPr>
            <w:rFonts w:ascii="Questa-Regular" w:hAnsi="Questa-Regular"/>
            <w:color w:val="212529"/>
            <w:sz w:val="23"/>
            <w:szCs w:val="23"/>
          </w:rPr>
          <w:t xml:space="preserve">lærestedet </w:t>
        </w:r>
      </w:ins>
      <w:r>
        <w:rPr>
          <w:rFonts w:ascii="Questa-Regular" w:hAnsi="Questa-Regular"/>
          <w:color w:val="212529"/>
          <w:sz w:val="23"/>
          <w:szCs w:val="23"/>
        </w:rPr>
        <w:t xml:space="preserve">før eller efter den daglige undervisning på skolen, opgøres denne del af skolevejen som den nærmeste vej mellem </w:t>
      </w:r>
      <w:del w:id="29" w:author="Forfatter">
        <w:r w:rsidDel="00F149EE">
          <w:rPr>
            <w:rFonts w:ascii="Questa-Regular" w:hAnsi="Questa-Regular"/>
            <w:color w:val="212529"/>
            <w:sz w:val="23"/>
            <w:szCs w:val="23"/>
          </w:rPr>
          <w:delText xml:space="preserve">praktikstedet </w:delText>
        </w:r>
      </w:del>
      <w:ins w:id="30" w:author="Forfatter">
        <w:r w:rsidR="00F149EE">
          <w:rPr>
            <w:rFonts w:ascii="Questa-Regular" w:hAnsi="Questa-Regular"/>
            <w:color w:val="212529"/>
            <w:sz w:val="23"/>
            <w:szCs w:val="23"/>
          </w:rPr>
          <w:t xml:space="preserve">lærestedet </w:t>
        </w:r>
      </w:ins>
      <w:r>
        <w:rPr>
          <w:rFonts w:ascii="Questa-Regular" w:hAnsi="Questa-Regular"/>
          <w:color w:val="212529"/>
          <w:sz w:val="23"/>
          <w:szCs w:val="23"/>
        </w:rPr>
        <w:t>og skolen.</w:t>
      </w:r>
    </w:p>
    <w:p w14:paraId="7C5D90C9" w14:textId="699AE4CF" w:rsidR="008C2FA4" w:rsidRDefault="008C2FA4" w:rsidP="00E35696">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For indkvarterede elever</w:t>
      </w:r>
      <w:ins w:id="31" w:author="Forfatter">
        <w:r w:rsidR="00F149EE">
          <w:rPr>
            <w:rFonts w:ascii="Questa-Regular" w:hAnsi="Questa-Regular"/>
            <w:color w:val="212529"/>
            <w:sz w:val="23"/>
            <w:szCs w:val="23"/>
          </w:rPr>
          <w:t xml:space="preserve"> og lærlinge</w:t>
        </w:r>
      </w:ins>
      <w:r>
        <w:rPr>
          <w:rFonts w:ascii="Questa-Regular" w:hAnsi="Questa-Regular"/>
          <w:color w:val="212529"/>
          <w:sz w:val="23"/>
          <w:szCs w:val="23"/>
        </w:rPr>
        <w:t xml:space="preserve"> ydes befordringstilskud for rejsen til og fra indkvarteringsstedet og for rejsen mellem dette og den sædvanlige bopæl i forbindelse med weekend samt påske– og juleferie, </w:t>
      </w:r>
      <w:proofErr w:type="gramStart"/>
      <w:r>
        <w:rPr>
          <w:rFonts w:ascii="Questa-Regular" w:hAnsi="Questa-Regular"/>
          <w:color w:val="212529"/>
          <w:sz w:val="23"/>
          <w:szCs w:val="23"/>
        </w:rPr>
        <w:t>såfremt</w:t>
      </w:r>
      <w:proofErr w:type="gramEnd"/>
      <w:r>
        <w:rPr>
          <w:rFonts w:ascii="Questa-Regular" w:hAnsi="Questa-Regular"/>
          <w:color w:val="212529"/>
          <w:sz w:val="23"/>
          <w:szCs w:val="23"/>
        </w:rPr>
        <w:t xml:space="preserve"> den i stk. 1 omtalte afstandsbetingelse i øvrigt er opfyldt.</w:t>
      </w:r>
    </w:p>
    <w:p w14:paraId="2C885D9D" w14:textId="1A90C55C" w:rsidR="008C2FA4" w:rsidDel="00F149EE" w:rsidRDefault="008C2FA4" w:rsidP="00E35696">
      <w:pPr>
        <w:pStyle w:val="paragraf"/>
        <w:spacing w:before="200" w:beforeAutospacing="0" w:after="0" w:afterAutospacing="0"/>
        <w:ind w:firstLine="240"/>
        <w:rPr>
          <w:del w:id="32" w:author="Forfatter"/>
          <w:rFonts w:ascii="Questa-Regular" w:hAnsi="Questa-Regular"/>
          <w:color w:val="212529"/>
          <w:sz w:val="23"/>
          <w:szCs w:val="23"/>
        </w:rPr>
      </w:pPr>
      <w:del w:id="33" w:author="Forfatter">
        <w:r w:rsidDel="00F149EE">
          <w:rPr>
            <w:rStyle w:val="paragrafnr"/>
            <w:rFonts w:ascii="Questa-Regular" w:hAnsi="Questa-Regular"/>
            <w:b/>
            <w:bCs/>
            <w:color w:val="212529"/>
            <w:sz w:val="23"/>
            <w:szCs w:val="23"/>
          </w:rPr>
          <w:delText>§ 6.</w:delText>
        </w:r>
        <w:r w:rsidDel="00F149EE">
          <w:rPr>
            <w:rFonts w:ascii="Questa-Regular" w:hAnsi="Questa-Regular"/>
            <w:color w:val="212529"/>
            <w:sz w:val="23"/>
            <w:szCs w:val="23"/>
          </w:rPr>
          <w:delText> Det er med hensyn til udenlandske elever en betingelse for at opnå tilskud til befordringsudgifter, at eleven opfylder de betingelser, der er nævnt i § 19, stk. 2 og 3, i lov om erhvervsuddannelser og § 15, stk. 5 og 6, i lov om institutioner for erhvervsrettet uddannelse.</w:delText>
        </w:r>
      </w:del>
    </w:p>
    <w:p w14:paraId="067C2DC6" w14:textId="77777777" w:rsidR="008C2FA4" w:rsidRDefault="008C2FA4" w:rsidP="00E35696">
      <w:pPr>
        <w:pStyle w:val="kapitel"/>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Kapitel 2</w:t>
      </w:r>
    </w:p>
    <w:p w14:paraId="64F4C152" w14:textId="77777777" w:rsidR="008C2FA4" w:rsidRDefault="008C2FA4" w:rsidP="00E35696">
      <w:pPr>
        <w:pStyle w:val="kapiteloverskrift2"/>
        <w:spacing w:before="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Beregning og fastsættelse af befordringstilskud til arbejdsgivere</w:t>
      </w:r>
    </w:p>
    <w:p w14:paraId="1CA95011" w14:textId="7DD00ED6" w:rsidR="008C2FA4" w:rsidRDefault="008C2FA4" w:rsidP="00E35696">
      <w:pPr>
        <w:pStyle w:val="paragraf"/>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xml:space="preserve">§ </w:t>
      </w:r>
      <w:ins w:id="34" w:author="Forfatter">
        <w:r w:rsidR="00F149EE">
          <w:rPr>
            <w:rStyle w:val="paragrafnr"/>
            <w:rFonts w:ascii="Questa-Regular" w:hAnsi="Questa-Regular"/>
            <w:b/>
            <w:bCs/>
            <w:color w:val="212529"/>
            <w:sz w:val="23"/>
            <w:szCs w:val="23"/>
          </w:rPr>
          <w:t>6</w:t>
        </w:r>
      </w:ins>
      <w:del w:id="35" w:author="Forfatter">
        <w:r w:rsidDel="00F149EE">
          <w:rPr>
            <w:rStyle w:val="paragrafnr"/>
            <w:rFonts w:ascii="Questa-Regular" w:hAnsi="Questa-Regular"/>
            <w:b/>
            <w:bCs/>
            <w:color w:val="212529"/>
            <w:sz w:val="23"/>
            <w:szCs w:val="23"/>
          </w:rPr>
          <w:delText>7</w:delText>
        </w:r>
      </w:del>
      <w:r>
        <w:rPr>
          <w:rStyle w:val="paragrafnr"/>
          <w:rFonts w:ascii="Questa-Regular" w:hAnsi="Questa-Regular"/>
          <w:b/>
          <w:bCs/>
          <w:color w:val="212529"/>
          <w:sz w:val="23"/>
          <w:szCs w:val="23"/>
        </w:rPr>
        <w:t>.</w:t>
      </w:r>
      <w:r>
        <w:rPr>
          <w:rFonts w:ascii="Questa-Regular" w:hAnsi="Questa-Regular"/>
          <w:color w:val="212529"/>
          <w:sz w:val="23"/>
          <w:szCs w:val="23"/>
        </w:rPr>
        <w:t> Tilskuddet til arbejdsgivere beregnes på grundlag af de afholdte udgifter, dog højst af udgifterne til billigste befordring med offentlige befordringsmidler, jf. § 5.</w:t>
      </w:r>
    </w:p>
    <w:p w14:paraId="26715785" w14:textId="77777777" w:rsidR="008C2FA4" w:rsidRDefault="008C2FA4" w:rsidP="00E35696">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Bestyrelsen for Arbejdsgivernes Uddannelsesbidrag har fastsat tilskuddet til 80 % af arbejdsgiverens udgift beregnet efter stk. 1.</w:t>
      </w:r>
    </w:p>
    <w:p w14:paraId="65375DC2" w14:textId="77777777" w:rsidR="008C2FA4" w:rsidRDefault="008C2FA4" w:rsidP="00E35696">
      <w:pPr>
        <w:pStyle w:val="kapitel"/>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Kapitel 3</w:t>
      </w:r>
    </w:p>
    <w:p w14:paraId="1814D084" w14:textId="77777777" w:rsidR="008C2FA4" w:rsidRDefault="008C2FA4" w:rsidP="00E35696">
      <w:pPr>
        <w:pStyle w:val="kapiteloverskrift2"/>
        <w:spacing w:before="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Udbetaling til arbejdsgivere</w:t>
      </w:r>
    </w:p>
    <w:p w14:paraId="71902726" w14:textId="34C5669B" w:rsidR="008C2FA4" w:rsidRDefault="008C2FA4" w:rsidP="00E35696">
      <w:pPr>
        <w:pStyle w:val="paragraf"/>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xml:space="preserve">§ </w:t>
      </w:r>
      <w:ins w:id="36" w:author="Forfatter">
        <w:r w:rsidR="00E35696">
          <w:rPr>
            <w:rStyle w:val="paragrafnr"/>
            <w:rFonts w:ascii="Questa-Regular" w:hAnsi="Questa-Regular"/>
            <w:b/>
            <w:bCs/>
            <w:color w:val="212529"/>
            <w:sz w:val="23"/>
            <w:szCs w:val="23"/>
          </w:rPr>
          <w:t>7</w:t>
        </w:r>
      </w:ins>
      <w:del w:id="37" w:author="Forfatter">
        <w:r w:rsidDel="00E35696">
          <w:rPr>
            <w:rStyle w:val="paragrafnr"/>
            <w:rFonts w:ascii="Questa-Regular" w:hAnsi="Questa-Regular"/>
            <w:b/>
            <w:bCs/>
            <w:color w:val="212529"/>
            <w:sz w:val="23"/>
            <w:szCs w:val="23"/>
          </w:rPr>
          <w:delText>8</w:delText>
        </w:r>
      </w:del>
      <w:r>
        <w:rPr>
          <w:rStyle w:val="paragrafnr"/>
          <w:rFonts w:ascii="Questa-Regular" w:hAnsi="Questa-Regular"/>
          <w:b/>
          <w:bCs/>
          <w:color w:val="212529"/>
          <w:sz w:val="23"/>
          <w:szCs w:val="23"/>
        </w:rPr>
        <w:t>.</w:t>
      </w:r>
      <w:r>
        <w:rPr>
          <w:rFonts w:ascii="Questa-Regular" w:hAnsi="Questa-Regular"/>
          <w:color w:val="212529"/>
          <w:sz w:val="23"/>
          <w:szCs w:val="23"/>
        </w:rPr>
        <w:t> Skolen indberetter elektronisk til Arbejdsgivernes Uddannelsesbidrag det beløb, der svarer til udgiften til billigste befordring med offentlige befordringsmidler.</w:t>
      </w:r>
    </w:p>
    <w:p w14:paraId="423ADCC8" w14:textId="77777777" w:rsidR="008C2FA4" w:rsidRDefault="008C2FA4" w:rsidP="00E35696">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lastRenderedPageBreak/>
        <w:t>Stk. 2.</w:t>
      </w:r>
      <w:r>
        <w:rPr>
          <w:rFonts w:ascii="Questa-Regular" w:hAnsi="Questa-Regular"/>
          <w:color w:val="212529"/>
          <w:sz w:val="23"/>
          <w:szCs w:val="23"/>
        </w:rPr>
        <w:t> En skole kan uanset bestemmelsen i stk. 1 anvende blanketter til indberetning, korrektion og ansøgning efter aftale med Arbejdsgivernes Uddannelsesbidrag.</w:t>
      </w:r>
    </w:p>
    <w:p w14:paraId="6734C7C9" w14:textId="7C83C4DA" w:rsidR="008C2FA4" w:rsidRDefault="008C2FA4" w:rsidP="00E35696">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3.</w:t>
      </w:r>
      <w:r>
        <w:rPr>
          <w:rFonts w:ascii="Questa-Regular" w:hAnsi="Questa-Regular"/>
          <w:color w:val="212529"/>
          <w:sz w:val="23"/>
          <w:szCs w:val="23"/>
        </w:rPr>
        <w:t> Arbejdsgivernes Uddannelsesbidrag sender et brev til arbejdsgiveren med oplysning om skolens beregning af udgiften til billigste befordring med offentlige transportmidler. Hvis arbejdsgiveren mener, at befordringsudgiften er højere eller lavere end beregnet af skolen, skal arbejdsgiveren kontakte skolen med henblik på en korrektion af det indberettede beløb. Hvis arbejdsgiveren har afholdt en udgift til elevens</w:t>
      </w:r>
      <w:ins w:id="38" w:author="Forfatter">
        <w:r w:rsidR="00F149EE">
          <w:rPr>
            <w:rFonts w:ascii="Questa-Regular" w:hAnsi="Questa-Regular"/>
            <w:color w:val="212529"/>
            <w:sz w:val="23"/>
            <w:szCs w:val="23"/>
          </w:rPr>
          <w:t xml:space="preserve"> eller lærlingens</w:t>
        </w:r>
      </w:ins>
      <w:r>
        <w:rPr>
          <w:rFonts w:ascii="Questa-Regular" w:hAnsi="Questa-Regular"/>
          <w:color w:val="212529"/>
          <w:sz w:val="23"/>
          <w:szCs w:val="23"/>
        </w:rPr>
        <w:t xml:space="preserve"> befordring, der er lavere end befordringsudgiften beregnet af skolen, skal arbejdsgiveren korrigere det indberettede beløb via Arbejdsgivernes Uddannelsesbidrags selvbetjeningsside på Virk.dk.</w:t>
      </w:r>
    </w:p>
    <w:p w14:paraId="6EE14FC5" w14:textId="60173048" w:rsidR="008C2FA4" w:rsidRDefault="008C2FA4" w:rsidP="00E35696">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4.</w:t>
      </w:r>
      <w:r>
        <w:rPr>
          <w:rFonts w:ascii="Questa-Regular" w:hAnsi="Questa-Regular"/>
          <w:color w:val="212529"/>
          <w:sz w:val="23"/>
          <w:szCs w:val="23"/>
        </w:rPr>
        <w:t xml:space="preserve"> Arbejdsgivere, der har indgået uddannelsesaftaler med voksne elever </w:t>
      </w:r>
      <w:ins w:id="39" w:author="Forfatter">
        <w:r w:rsidR="00F149EE">
          <w:rPr>
            <w:rFonts w:ascii="Questa-Regular" w:hAnsi="Questa-Regular"/>
            <w:color w:val="212529"/>
            <w:sz w:val="23"/>
            <w:szCs w:val="23"/>
          </w:rPr>
          <w:t xml:space="preserve">eller lærlinge </w:t>
        </w:r>
      </w:ins>
      <w:r>
        <w:rPr>
          <w:rFonts w:ascii="Questa-Regular" w:hAnsi="Questa-Regular"/>
          <w:color w:val="212529"/>
          <w:sz w:val="23"/>
          <w:szCs w:val="23"/>
        </w:rPr>
        <w:t xml:space="preserve">omfattet af § 66 y, stk. 1, nr. 1, i lov om erhvervsuddannelser, jf. § 4, skal i forbindelse med første udbetaling af lønrefusion afgive oplysninger til Arbejdsgivernes Uddannelsesbidrag om dato for elevens </w:t>
      </w:r>
      <w:ins w:id="40" w:author="Forfatter">
        <w:r w:rsidR="00F149EE">
          <w:rPr>
            <w:rFonts w:ascii="Questa-Regular" w:hAnsi="Questa-Regular"/>
            <w:color w:val="212529"/>
            <w:sz w:val="23"/>
            <w:szCs w:val="23"/>
          </w:rPr>
          <w:t xml:space="preserve">eller lærlingens </w:t>
        </w:r>
      </w:ins>
      <w:r>
        <w:rPr>
          <w:rFonts w:ascii="Questa-Regular" w:hAnsi="Questa-Regular"/>
          <w:color w:val="212529"/>
          <w:sz w:val="23"/>
          <w:szCs w:val="23"/>
        </w:rPr>
        <w:t>seneste ansættelse har arbejdsgiveren og timetallet for elevens</w:t>
      </w:r>
      <w:ins w:id="41" w:author="Forfatter">
        <w:r w:rsidR="00F149EE">
          <w:rPr>
            <w:rFonts w:ascii="Questa-Regular" w:hAnsi="Questa-Regular"/>
            <w:color w:val="212529"/>
            <w:sz w:val="23"/>
            <w:szCs w:val="23"/>
          </w:rPr>
          <w:t xml:space="preserve"> eller lærlingens</w:t>
        </w:r>
      </w:ins>
      <w:r>
        <w:rPr>
          <w:rFonts w:ascii="Questa-Regular" w:hAnsi="Questa-Regular"/>
          <w:color w:val="212529"/>
          <w:sz w:val="23"/>
          <w:szCs w:val="23"/>
        </w:rPr>
        <w:t xml:space="preserve"> ugentlige beskæftigelse via Arbejdsgivernes Uddannelsesbidrags selvbetjeningsside på Virk.dk.</w:t>
      </w:r>
    </w:p>
    <w:p w14:paraId="54BE2C08" w14:textId="77777777" w:rsidR="008C2FA4" w:rsidRDefault="008C2FA4" w:rsidP="00E35696">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5.</w:t>
      </w:r>
      <w:r>
        <w:rPr>
          <w:rFonts w:ascii="Questa-Regular" w:hAnsi="Questa-Regular"/>
          <w:color w:val="212529"/>
          <w:sz w:val="23"/>
          <w:szCs w:val="23"/>
        </w:rPr>
        <w:t xml:space="preserve"> Arbejdsgivernes Uddannelsesbidrag udbetaler befordringstilskud automatisk til arbejdsgiver senest 10 bankdage efter brevets afsendelse. Korrigerer en skole eller en arbejdsgiver et tidligere indberettet beløb efter at befordringstilskuddet er udbetalt, foretager Arbejdsgivernes Uddannelsesbidrag en efterregulering af det tidligere udbetalte beløb. Udbetaling af befordringstilskud sker løbende til arbejdsgiverens </w:t>
      </w:r>
      <w:proofErr w:type="spellStart"/>
      <w:r>
        <w:rPr>
          <w:rFonts w:ascii="Questa-Regular" w:hAnsi="Questa-Regular"/>
          <w:color w:val="212529"/>
          <w:sz w:val="23"/>
          <w:szCs w:val="23"/>
        </w:rPr>
        <w:t>Nemkonto</w:t>
      </w:r>
      <w:proofErr w:type="spellEnd"/>
      <w:r>
        <w:rPr>
          <w:rFonts w:ascii="Questa-Regular" w:hAnsi="Questa-Regular"/>
          <w:color w:val="212529"/>
          <w:sz w:val="23"/>
          <w:szCs w:val="23"/>
        </w:rPr>
        <w:t>.</w:t>
      </w:r>
    </w:p>
    <w:p w14:paraId="1EAC054D" w14:textId="77777777" w:rsidR="008C2FA4" w:rsidRDefault="008C2FA4" w:rsidP="00E35696">
      <w:pPr>
        <w:pStyle w:val="kapitel"/>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Kapitel 4</w:t>
      </w:r>
    </w:p>
    <w:p w14:paraId="48541F02" w14:textId="0879D676" w:rsidR="008C2FA4" w:rsidRDefault="008C2FA4" w:rsidP="00E35696">
      <w:pPr>
        <w:pStyle w:val="kapiteloverskrift2"/>
        <w:spacing w:before="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Elevers</w:t>
      </w:r>
      <w:ins w:id="42" w:author="Forfatter">
        <w:r w:rsidR="00AF2386">
          <w:rPr>
            <w:rStyle w:val="italic"/>
            <w:rFonts w:ascii="Questa-Regular" w:hAnsi="Questa-Regular"/>
            <w:i/>
            <w:iCs/>
            <w:color w:val="212529"/>
            <w:sz w:val="23"/>
            <w:szCs w:val="23"/>
          </w:rPr>
          <w:t xml:space="preserve"> og lærlinges</w:t>
        </w:r>
      </w:ins>
      <w:r>
        <w:rPr>
          <w:rStyle w:val="italic"/>
          <w:rFonts w:ascii="Questa-Regular" w:hAnsi="Questa-Regular"/>
          <w:i/>
          <w:iCs/>
          <w:color w:val="212529"/>
          <w:sz w:val="23"/>
          <w:szCs w:val="23"/>
        </w:rPr>
        <w:t xml:space="preserve"> ret til befordringsgodtgørelse ved arbejdsgiveres konkurs m.v.</w:t>
      </w:r>
    </w:p>
    <w:p w14:paraId="5E3666DE" w14:textId="1C0126AF" w:rsidR="008C2FA4" w:rsidRDefault="008C2FA4" w:rsidP="00E35696">
      <w:pPr>
        <w:pStyle w:val="paragraf"/>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xml:space="preserve">§ </w:t>
      </w:r>
      <w:ins w:id="43" w:author="Forfatter">
        <w:r w:rsidR="00E35696">
          <w:rPr>
            <w:rStyle w:val="paragrafnr"/>
            <w:rFonts w:ascii="Questa-Regular" w:hAnsi="Questa-Regular"/>
            <w:b/>
            <w:bCs/>
            <w:color w:val="212529"/>
            <w:sz w:val="23"/>
            <w:szCs w:val="23"/>
          </w:rPr>
          <w:t>8</w:t>
        </w:r>
      </w:ins>
      <w:del w:id="44" w:author="Forfatter">
        <w:r w:rsidDel="00E35696">
          <w:rPr>
            <w:rStyle w:val="paragrafnr"/>
            <w:rFonts w:ascii="Questa-Regular" w:hAnsi="Questa-Regular"/>
            <w:b/>
            <w:bCs/>
            <w:color w:val="212529"/>
            <w:sz w:val="23"/>
            <w:szCs w:val="23"/>
          </w:rPr>
          <w:delText>9</w:delText>
        </w:r>
      </w:del>
      <w:r>
        <w:rPr>
          <w:rStyle w:val="paragrafnr"/>
          <w:rFonts w:ascii="Questa-Regular" w:hAnsi="Questa-Regular"/>
          <w:b/>
          <w:bCs/>
          <w:color w:val="212529"/>
          <w:sz w:val="23"/>
          <w:szCs w:val="23"/>
        </w:rPr>
        <w:t>.</w:t>
      </w:r>
      <w:r>
        <w:rPr>
          <w:rFonts w:ascii="Questa-Regular" w:hAnsi="Questa-Regular"/>
          <w:color w:val="212529"/>
          <w:sz w:val="23"/>
          <w:szCs w:val="23"/>
        </w:rPr>
        <w:t xml:space="preserve"> Befordringsgodtgørelse ydes kun i forbindelse med skoleophold. Det er </w:t>
      </w:r>
      <w:proofErr w:type="gramStart"/>
      <w:r>
        <w:rPr>
          <w:rFonts w:ascii="Questa-Regular" w:hAnsi="Questa-Regular"/>
          <w:color w:val="212529"/>
          <w:sz w:val="23"/>
          <w:szCs w:val="23"/>
        </w:rPr>
        <w:t>endvidere</w:t>
      </w:r>
      <w:proofErr w:type="gramEnd"/>
      <w:r>
        <w:rPr>
          <w:rFonts w:ascii="Questa-Regular" w:hAnsi="Questa-Regular"/>
          <w:color w:val="212529"/>
          <w:sz w:val="23"/>
          <w:szCs w:val="23"/>
        </w:rPr>
        <w:t xml:space="preserve"> en betingelse, at arbejdsgiverens konkurs, virksomhedsophør eller dødsfald er sket tidligst 3 måneder før skoleopholdets start eller senest 6 måneder efter skoleopholdets afslutning.</w:t>
      </w:r>
    </w:p>
    <w:p w14:paraId="68153600" w14:textId="660B743E" w:rsidR="008C2FA4" w:rsidRDefault="008C2FA4" w:rsidP="00E35696">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xml:space="preserve"> Eleven </w:t>
      </w:r>
      <w:ins w:id="45" w:author="Forfatter">
        <w:r w:rsidR="00B02840">
          <w:rPr>
            <w:rFonts w:ascii="Questa-Regular" w:hAnsi="Questa-Regular"/>
            <w:color w:val="212529"/>
            <w:sz w:val="23"/>
            <w:szCs w:val="23"/>
          </w:rPr>
          <w:t xml:space="preserve">eller lærlingen </w:t>
        </w:r>
      </w:ins>
      <w:r>
        <w:rPr>
          <w:rFonts w:ascii="Questa-Regular" w:hAnsi="Questa-Regular"/>
          <w:color w:val="212529"/>
          <w:sz w:val="23"/>
          <w:szCs w:val="23"/>
        </w:rPr>
        <w:t>opnår kun ret til befordringsgodtgørelse i det omfang, eleven</w:t>
      </w:r>
      <w:ins w:id="46" w:author="Forfatter">
        <w:r w:rsidR="00B02840">
          <w:rPr>
            <w:rFonts w:ascii="Questa-Regular" w:hAnsi="Questa-Regular"/>
            <w:color w:val="212529"/>
            <w:sz w:val="23"/>
            <w:szCs w:val="23"/>
          </w:rPr>
          <w:t xml:space="preserve"> eller lærlingen</w:t>
        </w:r>
      </w:ins>
      <w:r>
        <w:rPr>
          <w:rFonts w:ascii="Questa-Regular" w:hAnsi="Questa-Regular"/>
          <w:color w:val="212529"/>
          <w:sz w:val="23"/>
          <w:szCs w:val="23"/>
        </w:rPr>
        <w:t xml:space="preserve"> ville have været berettiget til at modtage befordringsgodtgørelse hos den pågældende arbejdsgiver efter reglerne i kapitel 1.</w:t>
      </w:r>
    </w:p>
    <w:p w14:paraId="10C598A9" w14:textId="3A80CAA5" w:rsidR="008C2FA4" w:rsidRDefault="008C2FA4" w:rsidP="00E35696">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3.</w:t>
      </w:r>
      <w:r>
        <w:rPr>
          <w:rFonts w:ascii="Questa-Regular" w:hAnsi="Questa-Regular"/>
          <w:color w:val="212529"/>
          <w:sz w:val="23"/>
          <w:szCs w:val="23"/>
        </w:rPr>
        <w:t> Godtgørelsen til eleven</w:t>
      </w:r>
      <w:ins w:id="47" w:author="Forfatter">
        <w:r w:rsidR="00B02840">
          <w:rPr>
            <w:rFonts w:ascii="Questa-Regular" w:hAnsi="Questa-Regular"/>
            <w:color w:val="212529"/>
            <w:sz w:val="23"/>
            <w:szCs w:val="23"/>
          </w:rPr>
          <w:t xml:space="preserve"> eller lærlingen</w:t>
        </w:r>
      </w:ins>
      <w:r>
        <w:rPr>
          <w:rFonts w:ascii="Questa-Regular" w:hAnsi="Questa-Regular"/>
          <w:color w:val="212529"/>
          <w:sz w:val="23"/>
          <w:szCs w:val="23"/>
        </w:rPr>
        <w:t xml:space="preserve"> svarer til de afholdte udgifter, dog højst udgifterne til billigste befordring med offentlige befordringsmidler, jf. § 5.</w:t>
      </w:r>
    </w:p>
    <w:p w14:paraId="077E4C23" w14:textId="59245CE8" w:rsidR="008C2FA4" w:rsidRDefault="008C2FA4" w:rsidP="00E35696">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4.</w:t>
      </w:r>
      <w:r>
        <w:rPr>
          <w:rFonts w:ascii="Questa-Regular" w:hAnsi="Questa-Regular"/>
          <w:color w:val="212529"/>
          <w:sz w:val="23"/>
          <w:szCs w:val="23"/>
        </w:rPr>
        <w:t xml:space="preserve"> Befordringsgodtgørelse til eleven </w:t>
      </w:r>
      <w:ins w:id="48" w:author="Forfatter">
        <w:r w:rsidR="00B02840">
          <w:rPr>
            <w:rFonts w:ascii="Questa-Regular" w:hAnsi="Questa-Regular"/>
            <w:color w:val="212529"/>
            <w:sz w:val="23"/>
            <w:szCs w:val="23"/>
          </w:rPr>
          <w:t xml:space="preserve">eller lærlingen </w:t>
        </w:r>
      </w:ins>
      <w:r>
        <w:rPr>
          <w:rFonts w:ascii="Questa-Regular" w:hAnsi="Questa-Regular"/>
          <w:color w:val="212529"/>
          <w:sz w:val="23"/>
          <w:szCs w:val="23"/>
        </w:rPr>
        <w:t xml:space="preserve">udbetales efter elevens </w:t>
      </w:r>
      <w:ins w:id="49" w:author="Forfatter">
        <w:r w:rsidR="00B02840">
          <w:rPr>
            <w:rFonts w:ascii="Questa-Regular" w:hAnsi="Questa-Regular"/>
            <w:color w:val="212529"/>
            <w:sz w:val="23"/>
            <w:szCs w:val="23"/>
          </w:rPr>
          <w:t xml:space="preserve">eller lærlingens </w:t>
        </w:r>
      </w:ins>
      <w:r>
        <w:rPr>
          <w:rFonts w:ascii="Questa-Regular" w:hAnsi="Questa-Regular"/>
          <w:color w:val="212529"/>
          <w:sz w:val="23"/>
          <w:szCs w:val="23"/>
        </w:rPr>
        <w:t>begæring.</w:t>
      </w:r>
    </w:p>
    <w:p w14:paraId="133B8BCC" w14:textId="549AE758" w:rsidR="008C2FA4" w:rsidRDefault="008C2FA4" w:rsidP="00E35696">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5.</w:t>
      </w:r>
      <w:r>
        <w:rPr>
          <w:rFonts w:ascii="Questa-Regular" w:hAnsi="Questa-Regular"/>
          <w:color w:val="212529"/>
          <w:sz w:val="23"/>
          <w:szCs w:val="23"/>
        </w:rPr>
        <w:t xml:space="preserve"> Skolen anfører det beløb, der svarer til udgiften til billigste befordring med offentlige befordringsmidler og bekræfter, at eleven </w:t>
      </w:r>
      <w:ins w:id="50" w:author="Forfatter">
        <w:r w:rsidR="00B02840">
          <w:rPr>
            <w:rFonts w:ascii="Questa-Regular" w:hAnsi="Questa-Regular"/>
            <w:color w:val="212529"/>
            <w:sz w:val="23"/>
            <w:szCs w:val="23"/>
          </w:rPr>
          <w:t xml:space="preserve">eller lærlingen </w:t>
        </w:r>
      </w:ins>
      <w:r>
        <w:rPr>
          <w:rFonts w:ascii="Questa-Regular" w:hAnsi="Questa-Regular"/>
          <w:color w:val="212529"/>
          <w:sz w:val="23"/>
          <w:szCs w:val="23"/>
        </w:rPr>
        <w:t>har gennemført det relevante skoleophold.</w:t>
      </w:r>
    </w:p>
    <w:p w14:paraId="6E6EC39C" w14:textId="77777777" w:rsidR="008C2FA4" w:rsidRDefault="008C2FA4" w:rsidP="00E35696">
      <w:pPr>
        <w:pStyle w:val="kapitel"/>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Kapitel 5</w:t>
      </w:r>
    </w:p>
    <w:p w14:paraId="2A5321D9" w14:textId="77777777" w:rsidR="008C2FA4" w:rsidRDefault="008C2FA4" w:rsidP="00E35696">
      <w:pPr>
        <w:pStyle w:val="kapiteloverskrift2"/>
        <w:spacing w:before="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Forskellige bestemmelser</w:t>
      </w:r>
    </w:p>
    <w:p w14:paraId="52464425" w14:textId="2FB90AB2" w:rsidR="008C2FA4" w:rsidRDefault="008C2FA4" w:rsidP="00E35696">
      <w:pPr>
        <w:pStyle w:val="paragraf"/>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xml:space="preserve">§ </w:t>
      </w:r>
      <w:del w:id="51" w:author="Forfatter">
        <w:r w:rsidDel="00E35696">
          <w:rPr>
            <w:rStyle w:val="paragrafnr"/>
            <w:rFonts w:ascii="Questa-Regular" w:hAnsi="Questa-Regular"/>
            <w:b/>
            <w:bCs/>
            <w:color w:val="212529"/>
            <w:sz w:val="23"/>
            <w:szCs w:val="23"/>
          </w:rPr>
          <w:delText>10</w:delText>
        </w:r>
      </w:del>
      <w:ins w:id="52" w:author="Forfatter">
        <w:r w:rsidR="00E35696">
          <w:rPr>
            <w:rStyle w:val="paragrafnr"/>
            <w:rFonts w:ascii="Questa-Regular" w:hAnsi="Questa-Regular"/>
            <w:b/>
            <w:bCs/>
            <w:color w:val="212529"/>
            <w:sz w:val="23"/>
            <w:szCs w:val="23"/>
          </w:rPr>
          <w:t>9</w:t>
        </w:r>
      </w:ins>
      <w:r>
        <w:rPr>
          <w:rStyle w:val="paragrafnr"/>
          <w:rFonts w:ascii="Questa-Regular" w:hAnsi="Questa-Regular"/>
          <w:b/>
          <w:bCs/>
          <w:color w:val="212529"/>
          <w:sz w:val="23"/>
          <w:szCs w:val="23"/>
        </w:rPr>
        <w:t>.</w:t>
      </w:r>
      <w:r>
        <w:rPr>
          <w:rFonts w:ascii="Questa-Regular" w:hAnsi="Questa-Regular"/>
          <w:color w:val="212529"/>
          <w:sz w:val="23"/>
          <w:szCs w:val="23"/>
        </w:rPr>
        <w:t> Offentlige myndigheder, skoler, arbejdsgivere, elever</w:t>
      </w:r>
      <w:ins w:id="53" w:author="Forfatter">
        <w:r w:rsidR="00B02840">
          <w:rPr>
            <w:rFonts w:ascii="Questa-Regular" w:hAnsi="Questa-Regular"/>
            <w:color w:val="212529"/>
            <w:sz w:val="23"/>
            <w:szCs w:val="23"/>
          </w:rPr>
          <w:t>, lærlinge</w:t>
        </w:r>
      </w:ins>
      <w:r>
        <w:rPr>
          <w:rFonts w:ascii="Questa-Regular" w:hAnsi="Questa-Regular"/>
          <w:color w:val="212529"/>
          <w:sz w:val="23"/>
          <w:szCs w:val="23"/>
        </w:rPr>
        <w:t xml:space="preserve"> og arbejdsmarkedets organisationer skal efter anmodning give Arbejdsgivernes Uddannelsesbidrag oplysninger, der har betydning for afgørelser om udbetaling af befordringstilskud eller befordringsgodtgørelse. </w:t>
      </w:r>
      <w:proofErr w:type="gramStart"/>
      <w:r>
        <w:rPr>
          <w:rFonts w:ascii="Questa-Regular" w:hAnsi="Questa-Regular"/>
          <w:color w:val="212529"/>
          <w:sz w:val="23"/>
          <w:szCs w:val="23"/>
        </w:rPr>
        <w:t>Endvidere</w:t>
      </w:r>
      <w:proofErr w:type="gramEnd"/>
      <w:r>
        <w:rPr>
          <w:rFonts w:ascii="Questa-Regular" w:hAnsi="Questa-Regular"/>
          <w:color w:val="212529"/>
          <w:sz w:val="23"/>
          <w:szCs w:val="23"/>
        </w:rPr>
        <w:t xml:space="preserve"> er arbejdsgivere</w:t>
      </w:r>
      <w:ins w:id="54" w:author="Forfatter">
        <w:r w:rsidR="007557A3">
          <w:rPr>
            <w:rFonts w:ascii="Questa-Regular" w:hAnsi="Questa-Regular"/>
            <w:color w:val="212529"/>
            <w:sz w:val="23"/>
            <w:szCs w:val="23"/>
          </w:rPr>
          <w:t>,</w:t>
        </w:r>
      </w:ins>
      <w:del w:id="55" w:author="Forfatter">
        <w:r w:rsidDel="007557A3">
          <w:rPr>
            <w:rFonts w:ascii="Questa-Regular" w:hAnsi="Questa-Regular"/>
            <w:color w:val="212529"/>
            <w:sz w:val="23"/>
            <w:szCs w:val="23"/>
          </w:rPr>
          <w:delText xml:space="preserve"> og</w:delText>
        </w:r>
      </w:del>
      <w:r>
        <w:rPr>
          <w:rFonts w:ascii="Questa-Regular" w:hAnsi="Questa-Regular"/>
          <w:color w:val="212529"/>
          <w:sz w:val="23"/>
          <w:szCs w:val="23"/>
        </w:rPr>
        <w:t xml:space="preserve"> elever</w:t>
      </w:r>
      <w:ins w:id="56" w:author="Forfatter">
        <w:r w:rsidR="00B02840">
          <w:rPr>
            <w:rFonts w:ascii="Questa-Regular" w:hAnsi="Questa-Regular"/>
            <w:color w:val="212529"/>
            <w:sz w:val="23"/>
            <w:szCs w:val="23"/>
          </w:rPr>
          <w:t xml:space="preserve"> og lærlinge</w:t>
        </w:r>
      </w:ins>
      <w:r>
        <w:rPr>
          <w:rFonts w:ascii="Questa-Regular" w:hAnsi="Questa-Regular"/>
          <w:color w:val="212529"/>
          <w:sz w:val="23"/>
          <w:szCs w:val="23"/>
        </w:rPr>
        <w:t xml:space="preserve"> forpligtet til efter påkrav fra Arbejdsgivernes Uddannelsesbidrag at fremlægge dokumentation for afholdte befordringsudgifter.</w:t>
      </w:r>
    </w:p>
    <w:p w14:paraId="6CB10FC3" w14:textId="15E5E576" w:rsidR="008C2FA4" w:rsidRDefault="008C2FA4" w:rsidP="00E35696">
      <w:pPr>
        <w:pStyle w:val="paragraf"/>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lastRenderedPageBreak/>
        <w:t>§ 1</w:t>
      </w:r>
      <w:ins w:id="57" w:author="Forfatter">
        <w:r w:rsidR="00E35696">
          <w:rPr>
            <w:rStyle w:val="paragrafnr"/>
            <w:rFonts w:ascii="Questa-Regular" w:hAnsi="Questa-Regular"/>
            <w:b/>
            <w:bCs/>
            <w:color w:val="212529"/>
            <w:sz w:val="23"/>
            <w:szCs w:val="23"/>
          </w:rPr>
          <w:t>0</w:t>
        </w:r>
      </w:ins>
      <w:del w:id="58" w:author="Forfatter">
        <w:r w:rsidDel="00E35696">
          <w:rPr>
            <w:rStyle w:val="paragrafnr"/>
            <w:rFonts w:ascii="Questa-Regular" w:hAnsi="Questa-Regular"/>
            <w:b/>
            <w:bCs/>
            <w:color w:val="212529"/>
            <w:sz w:val="23"/>
            <w:szCs w:val="23"/>
          </w:rPr>
          <w:delText>1</w:delText>
        </w:r>
      </w:del>
      <w:r>
        <w:rPr>
          <w:rStyle w:val="paragrafnr"/>
          <w:rFonts w:ascii="Questa-Regular" w:hAnsi="Questa-Regular"/>
          <w:b/>
          <w:bCs/>
          <w:color w:val="212529"/>
          <w:sz w:val="23"/>
          <w:szCs w:val="23"/>
        </w:rPr>
        <w:t>.</w:t>
      </w:r>
      <w:r>
        <w:rPr>
          <w:rFonts w:ascii="Questa-Regular" w:hAnsi="Questa-Regular"/>
          <w:color w:val="212529"/>
          <w:sz w:val="23"/>
          <w:szCs w:val="23"/>
        </w:rPr>
        <w:t> Krav på tilskud eller godtgørelse efter denne bekendtgørelse forældes 3 år efter afslutningen af det skoleophold, som tilskuddet eller godtgørelsen vedrører.</w:t>
      </w:r>
    </w:p>
    <w:p w14:paraId="5FB6A140" w14:textId="246593AC" w:rsidR="008C2FA4" w:rsidDel="00B02840" w:rsidRDefault="008C2FA4" w:rsidP="00E35696">
      <w:pPr>
        <w:pStyle w:val="paragraf"/>
        <w:spacing w:before="200" w:beforeAutospacing="0" w:after="0" w:afterAutospacing="0"/>
        <w:ind w:firstLine="240"/>
        <w:rPr>
          <w:del w:id="59" w:author="Forfatter"/>
          <w:rFonts w:ascii="Questa-Regular" w:hAnsi="Questa-Regular"/>
          <w:color w:val="212529"/>
          <w:sz w:val="23"/>
          <w:szCs w:val="23"/>
        </w:rPr>
      </w:pPr>
      <w:del w:id="60" w:author="Forfatter">
        <w:r w:rsidDel="00B02840">
          <w:rPr>
            <w:rStyle w:val="paragrafnr"/>
            <w:rFonts w:ascii="Questa-Regular" w:hAnsi="Questa-Regular"/>
            <w:b/>
            <w:bCs/>
            <w:color w:val="212529"/>
            <w:sz w:val="23"/>
            <w:szCs w:val="23"/>
          </w:rPr>
          <w:delText>§ 12.</w:delText>
        </w:r>
        <w:r w:rsidDel="00B02840">
          <w:rPr>
            <w:rFonts w:ascii="Questa-Regular" w:hAnsi="Questa-Regular"/>
            <w:color w:val="212529"/>
            <w:sz w:val="23"/>
            <w:szCs w:val="23"/>
          </w:rPr>
          <w:delText> Klager over afgørelser truffet af Arbejdsgivernes Uddannelsesbidrag om udbetaling af befordringstilskud eller befordringsgodtgørelse kan inden fire uger efter meddelelse af afgørelsen indbringes for det ankenævn, der er nedsat i henhold til ATP-lovens § 28. Ankenævnets adresse er: ATP-Ankenævnet, Ved Stranden 8, 1061 København K.</w:delText>
        </w:r>
      </w:del>
    </w:p>
    <w:p w14:paraId="7C55065D" w14:textId="77777777" w:rsidR="008C2FA4" w:rsidRDefault="008C2FA4" w:rsidP="00E35696">
      <w:pPr>
        <w:pStyle w:val="kapitel"/>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Kapitel 6</w:t>
      </w:r>
    </w:p>
    <w:p w14:paraId="64E21020" w14:textId="77777777" w:rsidR="008C2FA4" w:rsidRDefault="008C2FA4" w:rsidP="00E35696">
      <w:pPr>
        <w:pStyle w:val="kapiteloverskrift2"/>
        <w:spacing w:before="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Ikrafttræden</w:t>
      </w:r>
    </w:p>
    <w:p w14:paraId="4F917CA8" w14:textId="4FECA723" w:rsidR="008C2FA4" w:rsidRDefault="008C2FA4" w:rsidP="00E35696">
      <w:pPr>
        <w:pStyle w:val="paragraf"/>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w:t>
      </w:r>
      <w:del w:id="61" w:author="Forfatter">
        <w:r w:rsidDel="00B02840">
          <w:rPr>
            <w:rStyle w:val="paragrafnr"/>
            <w:rFonts w:ascii="Questa-Regular" w:hAnsi="Questa-Regular"/>
            <w:b/>
            <w:bCs/>
            <w:color w:val="212529"/>
            <w:sz w:val="23"/>
            <w:szCs w:val="23"/>
          </w:rPr>
          <w:delText>3</w:delText>
        </w:r>
      </w:del>
      <w:ins w:id="62" w:author="Forfatter">
        <w:r w:rsidR="00E35696">
          <w:rPr>
            <w:rStyle w:val="paragrafnr"/>
            <w:rFonts w:ascii="Questa-Regular" w:hAnsi="Questa-Regular"/>
            <w:b/>
            <w:bCs/>
            <w:color w:val="212529"/>
            <w:sz w:val="23"/>
            <w:szCs w:val="23"/>
          </w:rPr>
          <w:t>1</w:t>
        </w:r>
      </w:ins>
      <w:r>
        <w:rPr>
          <w:rStyle w:val="paragrafnr"/>
          <w:rFonts w:ascii="Questa-Regular" w:hAnsi="Questa-Regular"/>
          <w:b/>
          <w:bCs/>
          <w:color w:val="212529"/>
          <w:sz w:val="23"/>
          <w:szCs w:val="23"/>
        </w:rPr>
        <w:t>.</w:t>
      </w:r>
      <w:r>
        <w:rPr>
          <w:rFonts w:ascii="Questa-Regular" w:hAnsi="Questa-Regular"/>
          <w:color w:val="212529"/>
          <w:sz w:val="23"/>
          <w:szCs w:val="23"/>
        </w:rPr>
        <w:t xml:space="preserve"> Bekendtgørelsen træder i kraft den 1. </w:t>
      </w:r>
      <w:del w:id="63" w:author="Forfatter">
        <w:r w:rsidDel="00B02840">
          <w:rPr>
            <w:rFonts w:ascii="Questa-Regular" w:hAnsi="Questa-Regular"/>
            <w:color w:val="212529"/>
            <w:sz w:val="23"/>
            <w:szCs w:val="23"/>
          </w:rPr>
          <w:delText xml:space="preserve">august </w:delText>
        </w:r>
      </w:del>
      <w:ins w:id="64" w:author="Forfatter">
        <w:r w:rsidR="00B02840">
          <w:rPr>
            <w:rFonts w:ascii="Questa-Regular" w:hAnsi="Questa-Regular"/>
            <w:color w:val="212529"/>
            <w:sz w:val="23"/>
            <w:szCs w:val="23"/>
          </w:rPr>
          <w:t xml:space="preserve">januar </w:t>
        </w:r>
      </w:ins>
      <w:r>
        <w:rPr>
          <w:rFonts w:ascii="Questa-Regular" w:hAnsi="Questa-Regular"/>
          <w:color w:val="212529"/>
          <w:sz w:val="23"/>
          <w:szCs w:val="23"/>
        </w:rPr>
        <w:t>20</w:t>
      </w:r>
      <w:ins w:id="65" w:author="Forfatter">
        <w:r w:rsidR="00B02840">
          <w:rPr>
            <w:rFonts w:ascii="Questa-Regular" w:hAnsi="Questa-Regular"/>
            <w:color w:val="212529"/>
            <w:sz w:val="23"/>
            <w:szCs w:val="23"/>
          </w:rPr>
          <w:t>24</w:t>
        </w:r>
      </w:ins>
      <w:del w:id="66" w:author="Forfatter">
        <w:r w:rsidDel="00B02840">
          <w:rPr>
            <w:rFonts w:ascii="Questa-Regular" w:hAnsi="Questa-Regular"/>
            <w:color w:val="212529"/>
            <w:sz w:val="23"/>
            <w:szCs w:val="23"/>
          </w:rPr>
          <w:delText>15</w:delText>
        </w:r>
      </w:del>
      <w:r>
        <w:rPr>
          <w:rFonts w:ascii="Questa-Regular" w:hAnsi="Questa-Regular"/>
          <w:color w:val="212529"/>
          <w:sz w:val="23"/>
          <w:szCs w:val="23"/>
        </w:rPr>
        <w:t>.</w:t>
      </w:r>
    </w:p>
    <w:p w14:paraId="1B681B7D" w14:textId="270A9CD6" w:rsidR="008C2FA4" w:rsidDel="007557A3" w:rsidRDefault="008C2FA4" w:rsidP="008E1796">
      <w:pPr>
        <w:pStyle w:val="stk2"/>
        <w:spacing w:before="0" w:beforeAutospacing="0" w:after="0" w:afterAutospacing="0"/>
        <w:ind w:firstLine="240"/>
        <w:rPr>
          <w:del w:id="67" w:author="Forfatter"/>
          <w:rFonts w:ascii="Questa-Regular" w:hAnsi="Questa-Regular"/>
          <w:color w:val="212529"/>
          <w:sz w:val="23"/>
          <w:szCs w:val="23"/>
        </w:rPr>
      </w:pPr>
      <w:del w:id="68" w:author="Forfatter">
        <w:r w:rsidDel="00B02840">
          <w:rPr>
            <w:rStyle w:val="stknr"/>
            <w:rFonts w:ascii="Questa-Regular" w:hAnsi="Questa-Regular"/>
            <w:i/>
            <w:iCs/>
            <w:color w:val="212529"/>
            <w:sz w:val="23"/>
            <w:szCs w:val="23"/>
          </w:rPr>
          <w:delText>Stk. 2.</w:delText>
        </w:r>
        <w:r w:rsidDel="00B02840">
          <w:rPr>
            <w:rFonts w:ascii="Questa-Regular" w:hAnsi="Questa-Regular"/>
            <w:color w:val="212529"/>
            <w:sz w:val="23"/>
            <w:szCs w:val="23"/>
          </w:rPr>
          <w:delText> Bestemmelsen i § 6 finder ikke anvendelse for elever, der har indgået uddannelsesaftale inden den 1. januar 2011.</w:delText>
        </w:r>
      </w:del>
    </w:p>
    <w:p w14:paraId="5D2F829A" w14:textId="2BEDA9AA" w:rsidR="007557A3" w:rsidRPr="00191589" w:rsidRDefault="007557A3" w:rsidP="00191589">
      <w:pPr>
        <w:pStyle w:val="stk2"/>
        <w:spacing w:before="0" w:beforeAutospacing="0" w:after="0" w:afterAutospacing="0"/>
        <w:ind w:firstLine="240"/>
        <w:rPr>
          <w:ins w:id="69" w:author="Forfatter"/>
          <w:rFonts w:ascii="Questa-Regular" w:hAnsi="Questa-Regular"/>
          <w:i/>
          <w:iCs/>
          <w:color w:val="212529"/>
          <w:sz w:val="23"/>
          <w:szCs w:val="23"/>
        </w:rPr>
      </w:pPr>
      <w:ins w:id="70" w:author="Forfatter">
        <w:r w:rsidRPr="00191589">
          <w:rPr>
            <w:rFonts w:ascii="Questa-Regular" w:hAnsi="Questa-Regular"/>
            <w:i/>
            <w:iCs/>
            <w:color w:val="212529"/>
            <w:sz w:val="23"/>
            <w:szCs w:val="23"/>
          </w:rPr>
          <w:t>Stk. 2.</w:t>
        </w:r>
        <w:r w:rsidR="00191589" w:rsidRPr="00191589">
          <w:t xml:space="preserve"> </w:t>
        </w:r>
        <w:r w:rsidR="00191589" w:rsidRPr="00191589">
          <w:rPr>
            <w:rFonts w:ascii="Questa-Regular" w:hAnsi="Questa-Regular"/>
            <w:color w:val="212529"/>
            <w:sz w:val="23"/>
            <w:szCs w:val="23"/>
          </w:rPr>
          <w:t xml:space="preserve">Bekendtgørelse </w:t>
        </w:r>
        <w:r w:rsidR="00191589">
          <w:rPr>
            <w:rFonts w:ascii="Questa-Regular" w:hAnsi="Questa-Regular"/>
            <w:color w:val="212529"/>
            <w:sz w:val="23"/>
            <w:szCs w:val="23"/>
          </w:rPr>
          <w:t xml:space="preserve">nr. </w:t>
        </w:r>
        <w:r w:rsidR="00191589" w:rsidRPr="00191589">
          <w:rPr>
            <w:rFonts w:ascii="Questa-Regular" w:hAnsi="Questa-Regular"/>
            <w:color w:val="212529"/>
            <w:sz w:val="23"/>
            <w:szCs w:val="23"/>
          </w:rPr>
          <w:t>796 af 22</w:t>
        </w:r>
        <w:r w:rsidR="00191589">
          <w:rPr>
            <w:rFonts w:ascii="Questa-Regular" w:hAnsi="Questa-Regular"/>
            <w:color w:val="212529"/>
            <w:sz w:val="23"/>
            <w:szCs w:val="23"/>
          </w:rPr>
          <w:t xml:space="preserve">. juni </w:t>
        </w:r>
        <w:r w:rsidR="00191589" w:rsidRPr="00191589">
          <w:rPr>
            <w:rFonts w:ascii="Questa-Regular" w:hAnsi="Questa-Regular"/>
            <w:color w:val="212529"/>
            <w:sz w:val="23"/>
            <w:szCs w:val="23"/>
          </w:rPr>
          <w:t>2015 om udbetaling af tilskud til befordringsudgifter fra Arbejdsgivernes Uddannelsesbidrag</w:t>
        </w:r>
        <w:r w:rsidR="00191589">
          <w:rPr>
            <w:rFonts w:ascii="Questa-Regular" w:hAnsi="Questa-Regular"/>
            <w:color w:val="212529"/>
            <w:sz w:val="23"/>
            <w:szCs w:val="23"/>
          </w:rPr>
          <w:t xml:space="preserve"> ophæves.</w:t>
        </w:r>
      </w:ins>
    </w:p>
    <w:p w14:paraId="03F357D1" w14:textId="012C9F10" w:rsidR="008C2FA4" w:rsidRDefault="008C2FA4" w:rsidP="00191589">
      <w:pPr>
        <w:pStyle w:val="stk2"/>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3.</w:t>
      </w:r>
      <w:r>
        <w:rPr>
          <w:rFonts w:ascii="Questa-Regular" w:hAnsi="Questa-Regular"/>
          <w:color w:val="212529"/>
          <w:sz w:val="23"/>
          <w:szCs w:val="23"/>
        </w:rPr>
        <w:t xml:space="preserve"> Bekendtgørelse nr. 337 af 12. marts 2014 om udbetaling af tilskud til befordringsudgifter fra Arbejdsgivernes Uddannelsesbidrag </w:t>
      </w:r>
      <w:del w:id="71" w:author="Forfatter">
        <w:r w:rsidDel="007557A3">
          <w:rPr>
            <w:rFonts w:ascii="Questa-Regular" w:hAnsi="Questa-Regular"/>
            <w:color w:val="212529"/>
            <w:sz w:val="23"/>
            <w:szCs w:val="23"/>
          </w:rPr>
          <w:delText xml:space="preserve">ophæves. Bekendtgørelsen </w:delText>
        </w:r>
      </w:del>
      <w:r>
        <w:rPr>
          <w:rFonts w:ascii="Questa-Regular" w:hAnsi="Questa-Regular"/>
          <w:color w:val="212529"/>
          <w:sz w:val="23"/>
          <w:szCs w:val="23"/>
        </w:rPr>
        <w:t xml:space="preserve">finder </w:t>
      </w:r>
      <w:del w:id="72" w:author="Forfatter">
        <w:r w:rsidDel="007557A3">
          <w:rPr>
            <w:rFonts w:ascii="Questa-Regular" w:hAnsi="Questa-Regular"/>
            <w:color w:val="212529"/>
            <w:sz w:val="23"/>
            <w:szCs w:val="23"/>
          </w:rPr>
          <w:delText xml:space="preserve">dog </w:delText>
        </w:r>
      </w:del>
      <w:r>
        <w:rPr>
          <w:rFonts w:ascii="Questa-Regular" w:hAnsi="Questa-Regular"/>
          <w:color w:val="212529"/>
          <w:sz w:val="23"/>
          <w:szCs w:val="23"/>
        </w:rPr>
        <w:t>anvendelse for uddannelser, der er påbegyndt forud for den 1. august 2015, og hvor eleven</w:t>
      </w:r>
      <w:ins w:id="73" w:author="Forfatter">
        <w:r w:rsidR="007557A3">
          <w:rPr>
            <w:rFonts w:ascii="Questa-Regular" w:hAnsi="Questa-Regular"/>
            <w:color w:val="212529"/>
            <w:sz w:val="23"/>
            <w:szCs w:val="23"/>
          </w:rPr>
          <w:t xml:space="preserve"> eller lærlingen</w:t>
        </w:r>
      </w:ins>
      <w:r>
        <w:rPr>
          <w:rFonts w:ascii="Questa-Regular" w:hAnsi="Questa-Regular"/>
          <w:color w:val="212529"/>
          <w:sz w:val="23"/>
          <w:szCs w:val="23"/>
        </w:rPr>
        <w:t xml:space="preserve"> ikke har valgt at overgå til de nye uddannelser.</w:t>
      </w:r>
    </w:p>
    <w:p w14:paraId="297C9264" w14:textId="17A46F40" w:rsidR="008C2FA4" w:rsidRDefault="008C2FA4" w:rsidP="00191589">
      <w:pPr>
        <w:pStyle w:val="givet"/>
        <w:spacing w:before="120" w:beforeAutospacing="0" w:after="0" w:afterAutospacing="0"/>
        <w:jc w:val="center"/>
        <w:rPr>
          <w:rFonts w:ascii="Questa-Regular" w:hAnsi="Questa-Regular"/>
          <w:i/>
          <w:iCs/>
          <w:color w:val="212529"/>
          <w:sz w:val="23"/>
          <w:szCs w:val="23"/>
        </w:rPr>
      </w:pPr>
      <w:r>
        <w:rPr>
          <w:rFonts w:ascii="Questa-Regular" w:hAnsi="Questa-Regular"/>
          <w:i/>
          <w:iCs/>
          <w:color w:val="212529"/>
          <w:sz w:val="23"/>
          <w:szCs w:val="23"/>
        </w:rPr>
        <w:t xml:space="preserve">Bestyrelsen for Arbejdsgivernes Uddannelsesbidrag, den </w:t>
      </w:r>
      <w:del w:id="74" w:author="Forfatter">
        <w:r w:rsidDel="00191589">
          <w:rPr>
            <w:rFonts w:ascii="Questa-Regular" w:hAnsi="Questa-Regular"/>
            <w:i/>
            <w:iCs/>
            <w:color w:val="212529"/>
            <w:sz w:val="23"/>
            <w:szCs w:val="23"/>
          </w:rPr>
          <w:delText>22. juni 2015</w:delText>
        </w:r>
      </w:del>
      <w:ins w:id="75" w:author="Forfatter">
        <w:r w:rsidR="00191589">
          <w:rPr>
            <w:rFonts w:ascii="Questa-Regular" w:hAnsi="Questa-Regular"/>
            <w:i/>
            <w:iCs/>
            <w:color w:val="212529"/>
            <w:sz w:val="23"/>
            <w:szCs w:val="23"/>
          </w:rPr>
          <w:t>X</w:t>
        </w:r>
      </w:ins>
    </w:p>
    <w:p w14:paraId="2B08D946" w14:textId="5597A11B" w:rsidR="008C2FA4" w:rsidRDefault="008C2FA4" w:rsidP="00191589">
      <w:pPr>
        <w:pStyle w:val="sign1"/>
        <w:spacing w:before="120" w:beforeAutospacing="0" w:after="0" w:afterAutospacing="0"/>
        <w:jc w:val="center"/>
        <w:rPr>
          <w:rFonts w:ascii="Questa-Regular" w:hAnsi="Questa-Regular"/>
          <w:color w:val="212529"/>
          <w:sz w:val="23"/>
          <w:szCs w:val="23"/>
        </w:rPr>
      </w:pPr>
      <w:del w:id="76" w:author="Forfatter">
        <w:r w:rsidDel="00191589">
          <w:rPr>
            <w:rFonts w:ascii="Questa-Regular" w:hAnsi="Questa-Regular"/>
            <w:color w:val="212529"/>
            <w:sz w:val="23"/>
            <w:szCs w:val="23"/>
          </w:rPr>
          <w:delText>Niels Fog</w:delText>
        </w:r>
      </w:del>
      <w:ins w:id="77" w:author="Forfatter">
        <w:r w:rsidR="00191589">
          <w:rPr>
            <w:rFonts w:ascii="Questa-Regular" w:hAnsi="Questa-Regular"/>
            <w:color w:val="212529"/>
            <w:sz w:val="23"/>
            <w:szCs w:val="23"/>
          </w:rPr>
          <w:t>X</w:t>
        </w:r>
      </w:ins>
    </w:p>
    <w:p w14:paraId="0D842F32" w14:textId="684EFA6A" w:rsidR="008C2FA4" w:rsidRDefault="008C2FA4" w:rsidP="00191589">
      <w:pPr>
        <w:pStyle w:val="sign2"/>
        <w:spacing w:before="0" w:beforeAutospacing="0" w:after="0" w:afterAutospacing="0"/>
        <w:jc w:val="right"/>
        <w:rPr>
          <w:rFonts w:ascii="Questa-Regular" w:hAnsi="Questa-Regular"/>
          <w:color w:val="212529"/>
          <w:sz w:val="23"/>
          <w:szCs w:val="23"/>
        </w:rPr>
      </w:pPr>
      <w:r>
        <w:rPr>
          <w:rFonts w:ascii="Questa-Regular" w:hAnsi="Questa-Regular"/>
          <w:color w:val="212529"/>
          <w:sz w:val="23"/>
          <w:szCs w:val="23"/>
        </w:rPr>
        <w:t xml:space="preserve">/ </w:t>
      </w:r>
      <w:del w:id="78" w:author="Forfatter">
        <w:r w:rsidDel="00191589">
          <w:rPr>
            <w:rFonts w:ascii="Questa-Regular" w:hAnsi="Questa-Regular"/>
            <w:color w:val="212529"/>
            <w:sz w:val="23"/>
            <w:szCs w:val="23"/>
          </w:rPr>
          <w:delText>Carsten Stendevad</w:delText>
        </w:r>
      </w:del>
      <w:ins w:id="79" w:author="Forfatter">
        <w:r w:rsidR="00191589">
          <w:rPr>
            <w:rFonts w:ascii="Questa-Regular" w:hAnsi="Questa-Regular"/>
            <w:color w:val="212529"/>
            <w:sz w:val="23"/>
            <w:szCs w:val="23"/>
          </w:rPr>
          <w:t>Martin Præstegaard</w:t>
        </w:r>
      </w:ins>
    </w:p>
    <w:p w14:paraId="0ECCE327" w14:textId="2E23F39A" w:rsidR="003270B9" w:rsidRPr="008C2FA4" w:rsidRDefault="003270B9" w:rsidP="008C2FA4"/>
    <w:sectPr w:rsidR="003270B9" w:rsidRPr="008C2FA4">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3703E" w14:textId="77777777" w:rsidR="00B37E75" w:rsidRDefault="00B37E75" w:rsidP="008E1796">
      <w:pPr>
        <w:spacing w:after="0" w:line="240" w:lineRule="auto"/>
      </w:pPr>
      <w:r>
        <w:separator/>
      </w:r>
    </w:p>
  </w:endnote>
  <w:endnote w:type="continuationSeparator" w:id="0">
    <w:p w14:paraId="3B915EB1" w14:textId="77777777" w:rsidR="00B37E75" w:rsidRDefault="00B37E75" w:rsidP="008E1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Questa-Regular">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3A107" w14:textId="77777777" w:rsidR="00B37E75" w:rsidRDefault="00B37E75" w:rsidP="008E1796">
      <w:pPr>
        <w:spacing w:after="0" w:line="240" w:lineRule="auto"/>
      </w:pPr>
      <w:r>
        <w:separator/>
      </w:r>
    </w:p>
  </w:footnote>
  <w:footnote w:type="continuationSeparator" w:id="0">
    <w:p w14:paraId="5BB37D55" w14:textId="77777777" w:rsidR="00B37E75" w:rsidRDefault="00B37E75" w:rsidP="008E179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1304"/>
  <w:hyphenationZone w:val="425"/>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0B9"/>
    <w:rsid w:val="0010597A"/>
    <w:rsid w:val="00191589"/>
    <w:rsid w:val="001A1E37"/>
    <w:rsid w:val="003270B9"/>
    <w:rsid w:val="003E4677"/>
    <w:rsid w:val="004E12F4"/>
    <w:rsid w:val="006A265A"/>
    <w:rsid w:val="006B2120"/>
    <w:rsid w:val="007557A3"/>
    <w:rsid w:val="00841FFF"/>
    <w:rsid w:val="008C2FA4"/>
    <w:rsid w:val="008E1796"/>
    <w:rsid w:val="00960658"/>
    <w:rsid w:val="00986C72"/>
    <w:rsid w:val="00A53E73"/>
    <w:rsid w:val="00AF2386"/>
    <w:rsid w:val="00B02840"/>
    <w:rsid w:val="00B37E75"/>
    <w:rsid w:val="00D0576A"/>
    <w:rsid w:val="00E34BAC"/>
    <w:rsid w:val="00E35696"/>
    <w:rsid w:val="00E37E8F"/>
    <w:rsid w:val="00EE7CE1"/>
    <w:rsid w:val="00F149E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BBC5C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titel2">
    <w:name w:val="titel2"/>
    <w:basedOn w:val="Normal"/>
    <w:rsid w:val="00E34BAC"/>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indledning2">
    <w:name w:val="indledning2"/>
    <w:basedOn w:val="Normal"/>
    <w:rsid w:val="00E34BAC"/>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
    <w:name w:val="kapitel"/>
    <w:basedOn w:val="Normal"/>
    <w:rsid w:val="00E34BAC"/>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overskrift2">
    <w:name w:val="kapiteloverskrift2"/>
    <w:basedOn w:val="Normal"/>
    <w:rsid w:val="00E34BAC"/>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paragraf">
    <w:name w:val="paragraf"/>
    <w:basedOn w:val="Normal"/>
    <w:rsid w:val="00E34BAC"/>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paragrafnr">
    <w:name w:val="paragrafnr"/>
    <w:basedOn w:val="Standardskrifttypeiafsnit"/>
    <w:rsid w:val="00E34BAC"/>
  </w:style>
  <w:style w:type="paragraph" w:customStyle="1" w:styleId="liste1">
    <w:name w:val="liste1"/>
    <w:basedOn w:val="Normal"/>
    <w:rsid w:val="00E34BAC"/>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liste1nr">
    <w:name w:val="liste1nr"/>
    <w:basedOn w:val="Standardskrifttypeiafsnit"/>
    <w:rsid w:val="00E34BAC"/>
  </w:style>
  <w:style w:type="paragraph" w:customStyle="1" w:styleId="stk2">
    <w:name w:val="stk2"/>
    <w:basedOn w:val="Normal"/>
    <w:rsid w:val="00E34BAC"/>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stknr">
    <w:name w:val="stknr"/>
    <w:basedOn w:val="Standardskrifttypeiafsnit"/>
    <w:rsid w:val="00E34BAC"/>
  </w:style>
  <w:style w:type="paragraph" w:customStyle="1" w:styleId="givet">
    <w:name w:val="givet"/>
    <w:basedOn w:val="Normal"/>
    <w:rsid w:val="00E34BAC"/>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1">
    <w:name w:val="sign1"/>
    <w:basedOn w:val="Normal"/>
    <w:rsid w:val="00E34BAC"/>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2">
    <w:name w:val="sign2"/>
    <w:basedOn w:val="Normal"/>
    <w:rsid w:val="00E34BAC"/>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Korrektur">
    <w:name w:val="Revision"/>
    <w:hidden/>
    <w:uiPriority w:val="99"/>
    <w:semiHidden/>
    <w:rsid w:val="00E34BAC"/>
    <w:pPr>
      <w:spacing w:after="0" w:line="240" w:lineRule="auto"/>
    </w:pPr>
  </w:style>
  <w:style w:type="character" w:customStyle="1" w:styleId="italic">
    <w:name w:val="italic"/>
    <w:basedOn w:val="Standardskrifttypeiafsnit"/>
    <w:rsid w:val="008C2FA4"/>
  </w:style>
  <w:style w:type="paragraph" w:styleId="Sidehoved">
    <w:name w:val="header"/>
    <w:basedOn w:val="Normal"/>
    <w:link w:val="SidehovedTegn"/>
    <w:uiPriority w:val="99"/>
    <w:unhideWhenUsed/>
    <w:rsid w:val="008E1796"/>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8E1796"/>
  </w:style>
  <w:style w:type="paragraph" w:styleId="Sidefod">
    <w:name w:val="footer"/>
    <w:basedOn w:val="Normal"/>
    <w:link w:val="SidefodTegn"/>
    <w:uiPriority w:val="99"/>
    <w:unhideWhenUsed/>
    <w:rsid w:val="008E1796"/>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8E17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15843">
      <w:bodyDiv w:val="1"/>
      <w:marLeft w:val="0"/>
      <w:marRight w:val="0"/>
      <w:marTop w:val="0"/>
      <w:marBottom w:val="0"/>
      <w:divBdr>
        <w:top w:val="none" w:sz="0" w:space="0" w:color="auto"/>
        <w:left w:val="none" w:sz="0" w:space="0" w:color="auto"/>
        <w:bottom w:val="none" w:sz="0" w:space="0" w:color="auto"/>
        <w:right w:val="none" w:sz="0" w:space="0" w:color="auto"/>
      </w:divBdr>
    </w:div>
    <w:div w:id="716271829">
      <w:bodyDiv w:val="1"/>
      <w:marLeft w:val="0"/>
      <w:marRight w:val="0"/>
      <w:marTop w:val="0"/>
      <w:marBottom w:val="0"/>
      <w:divBdr>
        <w:top w:val="none" w:sz="0" w:space="0" w:color="auto"/>
        <w:left w:val="none" w:sz="0" w:space="0" w:color="auto"/>
        <w:bottom w:val="none" w:sz="0" w:space="0" w:color="auto"/>
        <w:right w:val="none" w:sz="0" w:space="0" w:color="auto"/>
      </w:divBdr>
    </w:div>
    <w:div w:id="788858891">
      <w:bodyDiv w:val="1"/>
      <w:marLeft w:val="0"/>
      <w:marRight w:val="0"/>
      <w:marTop w:val="0"/>
      <w:marBottom w:val="0"/>
      <w:divBdr>
        <w:top w:val="none" w:sz="0" w:space="0" w:color="auto"/>
        <w:left w:val="none" w:sz="0" w:space="0" w:color="auto"/>
        <w:bottom w:val="none" w:sz="0" w:space="0" w:color="auto"/>
        <w:right w:val="none" w:sz="0" w:space="0" w:color="auto"/>
      </w:divBdr>
      <w:divsChild>
        <w:div w:id="1284076667">
          <w:marLeft w:val="0"/>
          <w:marRight w:val="0"/>
          <w:marTop w:val="0"/>
          <w:marBottom w:val="0"/>
          <w:divBdr>
            <w:top w:val="none" w:sz="0" w:space="0" w:color="auto"/>
            <w:left w:val="none" w:sz="0" w:space="0" w:color="auto"/>
            <w:bottom w:val="none" w:sz="0" w:space="0" w:color="auto"/>
            <w:right w:val="none" w:sz="0" w:space="0" w:color="auto"/>
          </w:divBdr>
          <w:divsChild>
            <w:div w:id="361899756">
              <w:marLeft w:val="-225"/>
              <w:marRight w:val="-225"/>
              <w:marTop w:val="0"/>
              <w:marBottom w:val="0"/>
              <w:divBdr>
                <w:top w:val="none" w:sz="0" w:space="0" w:color="auto"/>
                <w:left w:val="none" w:sz="0" w:space="0" w:color="auto"/>
                <w:bottom w:val="none" w:sz="0" w:space="0" w:color="auto"/>
                <w:right w:val="none" w:sz="0" w:space="0" w:color="auto"/>
              </w:divBdr>
              <w:divsChild>
                <w:div w:id="404954054">
                  <w:marLeft w:val="0"/>
                  <w:marRight w:val="0"/>
                  <w:marTop w:val="0"/>
                  <w:marBottom w:val="0"/>
                  <w:divBdr>
                    <w:top w:val="none" w:sz="0" w:space="0" w:color="auto"/>
                    <w:left w:val="none" w:sz="0" w:space="0" w:color="auto"/>
                    <w:bottom w:val="none" w:sz="0" w:space="0" w:color="auto"/>
                    <w:right w:val="none" w:sz="0" w:space="0" w:color="auto"/>
                  </w:divBdr>
                  <w:divsChild>
                    <w:div w:id="1452823135">
                      <w:marLeft w:val="0"/>
                      <w:marRight w:val="0"/>
                      <w:marTop w:val="0"/>
                      <w:marBottom w:val="0"/>
                      <w:divBdr>
                        <w:top w:val="none" w:sz="0" w:space="0" w:color="auto"/>
                        <w:left w:val="none" w:sz="0" w:space="0" w:color="auto"/>
                        <w:bottom w:val="none" w:sz="0" w:space="0" w:color="auto"/>
                        <w:right w:val="none" w:sz="0" w:space="0" w:color="auto"/>
                      </w:divBdr>
                      <w:divsChild>
                        <w:div w:id="70752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9231358">
      <w:bodyDiv w:val="1"/>
      <w:marLeft w:val="0"/>
      <w:marRight w:val="0"/>
      <w:marTop w:val="0"/>
      <w:marBottom w:val="0"/>
      <w:divBdr>
        <w:top w:val="none" w:sz="0" w:space="0" w:color="auto"/>
        <w:left w:val="none" w:sz="0" w:space="0" w:color="auto"/>
        <w:bottom w:val="none" w:sz="0" w:space="0" w:color="auto"/>
        <w:right w:val="none" w:sz="0" w:space="0" w:color="auto"/>
      </w:divBdr>
    </w:div>
    <w:div w:id="2116896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1532</Words>
  <Characters>9350</Characters>
  <Application>Microsoft Office Word</Application>
  <DocSecurity>0</DocSecurity>
  <Lines>77</Lines>
  <Paragraphs>21</Paragraphs>
  <ScaleCrop>false</ScaleCrop>
  <Company/>
  <LinksUpToDate>false</LinksUpToDate>
  <CharactersWithSpaces>10861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2023-10-13T13:37:00Z</dcterms:created>
  <dcterms:modified xsi:type="dcterms:W3CDTF">2023-10-24T08:20:00Z</dcterms:modified>
</cp:coreProperties>
</file>